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10B" w:rsidRPr="009D201D" w:rsidRDefault="00DF710B" w:rsidP="00C2036B">
      <w:pPr>
        <w:pStyle w:val="Nadpis1"/>
        <w:numPr>
          <w:ilvl w:val="0"/>
          <w:numId w:val="0"/>
        </w:numPr>
        <w:pBdr>
          <w:left w:val="single" w:sz="4" w:space="0" w:color="auto"/>
          <w:right w:val="single" w:sz="4" w:space="0" w:color="auto"/>
        </w:pBdr>
        <w:shd w:val="clear" w:color="auto" w:fill="D9D9D9"/>
        <w:spacing w:line="280" w:lineRule="atLeast"/>
        <w:jc w:val="center"/>
        <w:rPr>
          <w:rFonts w:ascii="Arial" w:hAnsi="Arial" w:cs="Arial"/>
          <w:sz w:val="22"/>
        </w:rPr>
      </w:pPr>
      <w:r w:rsidRPr="009D201D">
        <w:rPr>
          <w:rFonts w:ascii="Arial" w:hAnsi="Arial" w:cs="Arial"/>
          <w:sz w:val="22"/>
        </w:rPr>
        <w:tab/>
      </w:r>
      <w:r w:rsidRPr="008A74FC">
        <w:rPr>
          <w:rFonts w:ascii="Arial" w:hAnsi="Arial" w:cs="Arial"/>
          <w:sz w:val="24"/>
        </w:rPr>
        <w:t>PŘÍLOHA Č. 1 ZADÁVACÍ DOKUMENTACE</w:t>
      </w:r>
    </w:p>
    <w:p w:rsidR="00DF710B" w:rsidRPr="009D201D" w:rsidRDefault="00DF710B" w:rsidP="00C2036B">
      <w:pPr>
        <w:spacing w:line="280" w:lineRule="atLeast"/>
        <w:ind w:left="0"/>
        <w:rPr>
          <w:rFonts w:ascii="Arial" w:hAnsi="Arial" w:cs="Arial"/>
          <w:b/>
          <w:bCs/>
          <w:szCs w:val="32"/>
        </w:rPr>
      </w:pPr>
    </w:p>
    <w:p w:rsidR="00DF710B" w:rsidRPr="009D201D" w:rsidRDefault="00DF710B" w:rsidP="00C2036B">
      <w:pPr>
        <w:spacing w:line="280" w:lineRule="atLeast"/>
        <w:jc w:val="center"/>
        <w:rPr>
          <w:rFonts w:ascii="Arial" w:hAnsi="Arial" w:cs="Arial"/>
          <w:b/>
          <w:bCs/>
          <w:szCs w:val="32"/>
        </w:rPr>
      </w:pPr>
      <w:r w:rsidRPr="009D201D">
        <w:rPr>
          <w:rFonts w:ascii="Arial" w:hAnsi="Arial" w:cs="Arial"/>
          <w:b/>
          <w:bCs/>
          <w:szCs w:val="32"/>
        </w:rPr>
        <w:t>KUPNÍ SMLOUVA (dále jen „smlouva“)</w:t>
      </w:r>
    </w:p>
    <w:p w:rsidR="00DF710B" w:rsidRPr="009D201D" w:rsidRDefault="00DF710B" w:rsidP="00C2036B">
      <w:pPr>
        <w:spacing w:line="280" w:lineRule="atLeast"/>
        <w:jc w:val="center"/>
        <w:rPr>
          <w:rFonts w:ascii="Arial" w:hAnsi="Arial" w:cs="Arial"/>
          <w:sz w:val="20"/>
        </w:rPr>
      </w:pPr>
      <w:r w:rsidRPr="009D201D">
        <w:rPr>
          <w:rFonts w:ascii="Arial" w:hAnsi="Arial" w:cs="Arial"/>
          <w:sz w:val="20"/>
        </w:rPr>
        <w:t xml:space="preserve">podle § </w:t>
      </w:r>
      <w:smartTag w:uri="urn:schemas-microsoft-com:office:smarttags" w:element="metricconverter">
        <w:smartTagPr>
          <w:attr w:name="ProductID" w:val="409 a"/>
        </w:smartTagPr>
        <w:r w:rsidRPr="009D201D">
          <w:rPr>
            <w:rFonts w:ascii="Arial" w:hAnsi="Arial" w:cs="Arial"/>
            <w:sz w:val="20"/>
          </w:rPr>
          <w:t>409 a</w:t>
        </w:r>
      </w:smartTag>
      <w:r w:rsidRPr="009D201D">
        <w:rPr>
          <w:rFonts w:ascii="Arial" w:hAnsi="Arial" w:cs="Arial"/>
          <w:sz w:val="20"/>
        </w:rPr>
        <w:t xml:space="preserve"> násl. zákona č. 513/1991 Sb., obchodní zákoník, v platném znění (dále jen „obchodní zákoník“)</w:t>
      </w:r>
    </w:p>
    <w:p w:rsidR="00DF710B" w:rsidRPr="009D201D" w:rsidRDefault="00DF710B" w:rsidP="00C2036B">
      <w:pPr>
        <w:spacing w:line="280" w:lineRule="atLeast"/>
        <w:rPr>
          <w:rFonts w:ascii="Arial" w:hAnsi="Arial" w:cs="Arial"/>
          <w:sz w:val="20"/>
        </w:rPr>
      </w:pPr>
    </w:p>
    <w:p w:rsidR="00DF710B" w:rsidRPr="009D201D" w:rsidRDefault="00DF710B" w:rsidP="00C2036B">
      <w:pPr>
        <w:pStyle w:val="Nadpis1"/>
        <w:numPr>
          <w:ilvl w:val="0"/>
          <w:numId w:val="5"/>
        </w:numPr>
        <w:spacing w:line="280" w:lineRule="atLeast"/>
        <w:ind w:left="567" w:hanging="567"/>
        <w:rPr>
          <w:rFonts w:ascii="Arial" w:hAnsi="Arial" w:cs="Arial"/>
          <w:sz w:val="22"/>
        </w:rPr>
      </w:pPr>
      <w:r w:rsidRPr="009D201D">
        <w:rPr>
          <w:rFonts w:ascii="Arial" w:hAnsi="Arial" w:cs="Arial"/>
          <w:sz w:val="22"/>
        </w:rPr>
        <w:t>SMLUVNÍ STRANY</w:t>
      </w:r>
    </w:p>
    <w:p w:rsidR="00DF710B" w:rsidRPr="009D201D" w:rsidRDefault="00DF710B" w:rsidP="00C2036B">
      <w:pPr>
        <w:spacing w:line="280" w:lineRule="atLeast"/>
        <w:rPr>
          <w:rFonts w:ascii="Arial" w:hAnsi="Arial" w:cs="Arial"/>
          <w:sz w:val="20"/>
        </w:rPr>
      </w:pPr>
    </w:p>
    <w:p w:rsidR="00DF710B" w:rsidRPr="009D201D" w:rsidRDefault="00DF710B" w:rsidP="00C2036B">
      <w:pPr>
        <w:spacing w:line="280" w:lineRule="atLeast"/>
        <w:rPr>
          <w:rFonts w:ascii="Arial" w:hAnsi="Arial" w:cs="Arial"/>
          <w:b/>
          <w:bCs/>
          <w:sz w:val="20"/>
        </w:rPr>
      </w:pPr>
      <w:r w:rsidRPr="009D201D">
        <w:rPr>
          <w:rFonts w:ascii="Arial" w:hAnsi="Arial" w:cs="Arial"/>
          <w:b/>
          <w:bCs/>
          <w:sz w:val="20"/>
        </w:rPr>
        <w:t>KUPUJÍCÍ:</w:t>
      </w:r>
    </w:p>
    <w:p w:rsidR="00DF710B" w:rsidRPr="009D201D" w:rsidRDefault="00DF710B" w:rsidP="00320254">
      <w:pPr>
        <w:spacing w:line="280" w:lineRule="atLeast"/>
        <w:rPr>
          <w:rFonts w:ascii="Arial" w:hAnsi="Arial" w:cs="Arial"/>
          <w:sz w:val="20"/>
        </w:rPr>
      </w:pPr>
      <w:r w:rsidRPr="009D201D">
        <w:rPr>
          <w:rFonts w:ascii="Arial" w:hAnsi="Arial" w:cs="Arial"/>
          <w:sz w:val="20"/>
        </w:rPr>
        <w:t xml:space="preserve">Masarykova univerzita, Přírodovědecká fakulta </w:t>
      </w:r>
    </w:p>
    <w:p w:rsidR="00DF710B" w:rsidRPr="009D201D" w:rsidRDefault="00DF710B" w:rsidP="00320254">
      <w:pPr>
        <w:pStyle w:val="Bezmezer"/>
        <w:spacing w:line="280" w:lineRule="atLeast"/>
        <w:ind w:firstLine="282"/>
        <w:rPr>
          <w:rFonts w:ascii="Arial" w:hAnsi="Arial" w:cs="Arial"/>
          <w:sz w:val="20"/>
        </w:rPr>
      </w:pPr>
      <w:r w:rsidRPr="009D201D">
        <w:rPr>
          <w:rFonts w:ascii="Arial" w:hAnsi="Arial" w:cs="Arial"/>
          <w:sz w:val="20"/>
        </w:rPr>
        <w:t xml:space="preserve">se sídlem </w:t>
      </w:r>
      <w:r>
        <w:rPr>
          <w:rFonts w:ascii="Arial" w:hAnsi="Arial" w:cs="Arial"/>
          <w:sz w:val="20"/>
          <w:szCs w:val="20"/>
        </w:rPr>
        <w:t>Kotlářská 627/2, 611 37, Brno</w:t>
      </w:r>
    </w:p>
    <w:p w:rsidR="00DF710B" w:rsidRPr="009D201D" w:rsidRDefault="00DF710B" w:rsidP="00C2036B">
      <w:pPr>
        <w:pStyle w:val="Bezmezer"/>
        <w:spacing w:line="280" w:lineRule="atLeast"/>
        <w:ind w:firstLine="282"/>
        <w:rPr>
          <w:rFonts w:ascii="Arial" w:hAnsi="Arial" w:cs="Arial"/>
          <w:sz w:val="20"/>
        </w:rPr>
      </w:pPr>
      <w:r w:rsidRPr="009D201D">
        <w:rPr>
          <w:rFonts w:ascii="Arial" w:hAnsi="Arial" w:cs="Arial"/>
          <w:sz w:val="20"/>
        </w:rPr>
        <w:t>IČ: 00216224</w:t>
      </w:r>
    </w:p>
    <w:p w:rsidR="00DF710B" w:rsidRPr="009D201D" w:rsidRDefault="00DF710B" w:rsidP="00C2036B">
      <w:pPr>
        <w:spacing w:line="280" w:lineRule="atLeast"/>
        <w:rPr>
          <w:rFonts w:ascii="Arial" w:hAnsi="Arial" w:cs="Arial"/>
          <w:sz w:val="20"/>
        </w:rPr>
      </w:pPr>
      <w:r w:rsidRPr="009D201D">
        <w:rPr>
          <w:rFonts w:ascii="Arial" w:hAnsi="Arial" w:cs="Arial"/>
          <w:sz w:val="20"/>
        </w:rPr>
        <w:t>DIČ: CZ00216224</w:t>
      </w:r>
    </w:p>
    <w:p w:rsidR="00DF710B" w:rsidRPr="009D201D" w:rsidRDefault="00DF710B" w:rsidP="00C2036B">
      <w:pPr>
        <w:spacing w:line="280" w:lineRule="atLeast"/>
        <w:rPr>
          <w:rFonts w:ascii="Arial" w:hAnsi="Arial" w:cs="Arial"/>
          <w:sz w:val="20"/>
        </w:rPr>
      </w:pPr>
      <w:r w:rsidRPr="009D201D">
        <w:rPr>
          <w:rFonts w:ascii="Arial" w:hAnsi="Arial" w:cs="Arial"/>
          <w:sz w:val="20"/>
        </w:rPr>
        <w:t>fakturační adresa: Kotlářská 627/2, 611 37, Brno</w:t>
      </w:r>
    </w:p>
    <w:p w:rsidR="00DF710B" w:rsidRPr="009D201D" w:rsidRDefault="00DF710B" w:rsidP="00C2036B">
      <w:pPr>
        <w:spacing w:line="280" w:lineRule="atLeast"/>
        <w:rPr>
          <w:rFonts w:ascii="Arial" w:hAnsi="Arial" w:cs="Arial"/>
          <w:kern w:val="36"/>
          <w:sz w:val="20"/>
          <w:lang w:eastAsia="cs-CZ"/>
        </w:rPr>
      </w:pPr>
      <w:r w:rsidRPr="009D201D">
        <w:rPr>
          <w:rFonts w:ascii="Arial" w:hAnsi="Arial" w:cs="Arial"/>
          <w:sz w:val="20"/>
        </w:rPr>
        <w:t xml:space="preserve">zastoupená: </w:t>
      </w:r>
      <w:r w:rsidRPr="009D201D">
        <w:rPr>
          <w:rFonts w:ascii="Arial" w:hAnsi="Arial" w:cs="Arial"/>
          <w:kern w:val="36"/>
          <w:sz w:val="20"/>
          <w:lang w:eastAsia="cs-CZ"/>
        </w:rPr>
        <w:t xml:space="preserve">doc. RNDr. Jaromírem </w:t>
      </w:r>
      <w:proofErr w:type="spellStart"/>
      <w:r w:rsidRPr="009D201D">
        <w:rPr>
          <w:rFonts w:ascii="Arial" w:hAnsi="Arial" w:cs="Arial"/>
          <w:kern w:val="36"/>
          <w:sz w:val="20"/>
          <w:lang w:eastAsia="cs-CZ"/>
        </w:rPr>
        <w:t>Leichmannem</w:t>
      </w:r>
      <w:proofErr w:type="spellEnd"/>
      <w:r w:rsidRPr="009D201D">
        <w:rPr>
          <w:rFonts w:ascii="Arial" w:hAnsi="Arial" w:cs="Arial"/>
          <w:kern w:val="36"/>
          <w:sz w:val="20"/>
          <w:lang w:eastAsia="cs-CZ"/>
        </w:rPr>
        <w:t>, Dr., děkanem</w:t>
      </w:r>
    </w:p>
    <w:p w:rsidR="00DF710B" w:rsidRPr="009D201D" w:rsidRDefault="00DF710B" w:rsidP="00C2036B">
      <w:pPr>
        <w:spacing w:line="280" w:lineRule="atLeast"/>
        <w:rPr>
          <w:rFonts w:ascii="Arial" w:hAnsi="Arial" w:cs="Arial"/>
          <w:sz w:val="20"/>
        </w:rPr>
      </w:pPr>
      <w:r w:rsidRPr="009D201D">
        <w:rPr>
          <w:rFonts w:ascii="Arial" w:hAnsi="Arial" w:cs="Arial"/>
          <w:kern w:val="36"/>
          <w:sz w:val="20"/>
          <w:lang w:eastAsia="cs-CZ"/>
        </w:rPr>
        <w:t xml:space="preserve">kontaktní osoba: </w:t>
      </w:r>
      <w:bookmarkStart w:id="0" w:name="OLE_LINK1"/>
      <w:r w:rsidRPr="006F3746">
        <w:rPr>
          <w:rFonts w:ascii="Arial" w:hAnsi="Arial" w:cs="Arial"/>
          <w:kern w:val="36"/>
          <w:sz w:val="20"/>
          <w:lang w:eastAsia="cs-CZ"/>
        </w:rPr>
        <w:t xml:space="preserve">Roman Čermák, </w:t>
      </w:r>
      <w:proofErr w:type="spellStart"/>
      <w:r w:rsidRPr="006F3746">
        <w:rPr>
          <w:rFonts w:ascii="Arial" w:hAnsi="Arial" w:cs="Arial"/>
          <w:kern w:val="36"/>
          <w:sz w:val="20"/>
          <w:lang w:eastAsia="cs-CZ"/>
        </w:rPr>
        <w:t>M.Sc</w:t>
      </w:r>
      <w:proofErr w:type="spellEnd"/>
      <w:r w:rsidRPr="006F3746">
        <w:rPr>
          <w:rFonts w:ascii="Arial" w:hAnsi="Arial" w:cs="Arial"/>
          <w:kern w:val="36"/>
          <w:sz w:val="20"/>
          <w:lang w:eastAsia="cs-CZ"/>
        </w:rPr>
        <w:t xml:space="preserve">., </w:t>
      </w:r>
      <w:proofErr w:type="spellStart"/>
      <w:r w:rsidRPr="006F3746">
        <w:rPr>
          <w:rFonts w:ascii="Arial" w:hAnsi="Arial" w:cs="Arial"/>
          <w:kern w:val="36"/>
          <w:sz w:val="20"/>
          <w:lang w:eastAsia="cs-CZ"/>
        </w:rPr>
        <w:t>rcermak</w:t>
      </w:r>
      <w:proofErr w:type="spellEnd"/>
      <w:r w:rsidRPr="006F3746">
        <w:rPr>
          <w:rFonts w:ascii="Arial" w:hAnsi="Arial" w:cs="Arial"/>
          <w:kern w:val="36"/>
          <w:sz w:val="20"/>
          <w:lang w:val="en-US" w:eastAsia="cs-CZ"/>
        </w:rPr>
        <w:t>@</w:t>
      </w:r>
      <w:r w:rsidRPr="006F3746">
        <w:rPr>
          <w:rFonts w:ascii="Arial" w:hAnsi="Arial" w:cs="Arial"/>
          <w:kern w:val="36"/>
          <w:sz w:val="20"/>
          <w:lang w:eastAsia="cs-CZ"/>
        </w:rPr>
        <w:t>sci.muni.cz</w:t>
      </w:r>
      <w:bookmarkEnd w:id="0"/>
      <w:r w:rsidRPr="009D201D">
        <w:rPr>
          <w:rFonts w:ascii="Arial" w:hAnsi="Arial" w:cs="Arial"/>
          <w:kern w:val="36"/>
          <w:sz w:val="20"/>
          <w:lang w:eastAsia="cs-CZ"/>
        </w:rPr>
        <w:t xml:space="preserve">  </w:t>
      </w:r>
    </w:p>
    <w:p w:rsidR="00DF710B" w:rsidRPr="009D201D" w:rsidRDefault="00DF710B" w:rsidP="00C2036B">
      <w:pPr>
        <w:spacing w:line="280" w:lineRule="atLeast"/>
        <w:rPr>
          <w:rFonts w:ascii="Arial" w:hAnsi="Arial" w:cs="Arial"/>
          <w:sz w:val="20"/>
        </w:rPr>
      </w:pPr>
    </w:p>
    <w:p w:rsidR="00DF710B" w:rsidRPr="009D201D" w:rsidRDefault="00DF710B" w:rsidP="00C2036B">
      <w:pPr>
        <w:spacing w:line="280" w:lineRule="atLeast"/>
        <w:rPr>
          <w:rFonts w:ascii="Arial" w:hAnsi="Arial" w:cs="Arial"/>
          <w:b/>
          <w:bCs/>
          <w:sz w:val="20"/>
        </w:rPr>
      </w:pPr>
      <w:permStart w:id="1871201660" w:edGrp="everyone"/>
      <w:r w:rsidRPr="009D201D">
        <w:rPr>
          <w:rFonts w:ascii="Arial" w:hAnsi="Arial" w:cs="Arial"/>
          <w:b/>
          <w:bCs/>
          <w:sz w:val="20"/>
        </w:rPr>
        <w:t>PRODÁVAJÍCÍ:</w:t>
      </w:r>
    </w:p>
    <w:bookmarkStart w:id="1" w:name="Text1"/>
    <w:p w:rsidR="00DF710B" w:rsidRPr="009D201D" w:rsidRDefault="00DF710B" w:rsidP="00C2036B">
      <w:pPr>
        <w:spacing w:line="280" w:lineRule="atLeast"/>
        <w:rPr>
          <w:rFonts w:ascii="Arial" w:hAnsi="Arial" w:cs="Arial"/>
          <w:sz w:val="20"/>
        </w:rPr>
      </w:pPr>
      <w:r w:rsidRPr="009D201D">
        <w:rPr>
          <w:rFonts w:ascii="Arial" w:hAnsi="Arial" w:cs="Arial"/>
          <w:sz w:val="20"/>
        </w:rPr>
        <w:fldChar w:fldCharType="begin">
          <w:ffData>
            <w:name w:val="Text1"/>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
    </w:p>
    <w:p w:rsidR="00DF710B" w:rsidRPr="009D201D" w:rsidRDefault="00DF710B" w:rsidP="00C2036B">
      <w:pPr>
        <w:spacing w:line="280" w:lineRule="atLeast"/>
        <w:rPr>
          <w:rFonts w:ascii="Arial" w:hAnsi="Arial" w:cs="Arial"/>
          <w:sz w:val="20"/>
        </w:rPr>
      </w:pPr>
      <w:r w:rsidRPr="009D201D">
        <w:rPr>
          <w:rFonts w:ascii="Arial" w:hAnsi="Arial" w:cs="Arial"/>
          <w:sz w:val="20"/>
        </w:rPr>
        <w:t>IČ</w:t>
      </w:r>
      <w:bookmarkStart w:id="2" w:name="Text2"/>
      <w:r w:rsidRPr="009D201D">
        <w:rPr>
          <w:rFonts w:ascii="Arial" w:hAnsi="Arial" w:cs="Arial"/>
          <w:sz w:val="20"/>
        </w:rPr>
        <w:fldChar w:fldCharType="begin">
          <w:ffData>
            <w:name w:val="Text2"/>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2"/>
      <w:r w:rsidRPr="009D201D">
        <w:rPr>
          <w:rFonts w:ascii="Arial" w:hAnsi="Arial" w:cs="Arial"/>
          <w:sz w:val="20"/>
        </w:rPr>
        <w:t>, DIČ</w:t>
      </w:r>
      <w:bookmarkStart w:id="3" w:name="Text3"/>
      <w:r w:rsidRPr="009D201D">
        <w:rPr>
          <w:rFonts w:ascii="Arial" w:hAnsi="Arial" w:cs="Arial"/>
          <w:sz w:val="20"/>
        </w:rPr>
        <w:fldChar w:fldCharType="begin">
          <w:ffData>
            <w:name w:val="Text3"/>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3"/>
      <w:r w:rsidRPr="009D201D">
        <w:rPr>
          <w:rFonts w:ascii="Arial" w:hAnsi="Arial" w:cs="Arial"/>
          <w:sz w:val="20"/>
        </w:rPr>
        <w:t>,</w:t>
      </w:r>
    </w:p>
    <w:p w:rsidR="00DF710B" w:rsidRPr="009D201D" w:rsidRDefault="00DF710B" w:rsidP="00C2036B">
      <w:pPr>
        <w:spacing w:line="280" w:lineRule="atLeast"/>
        <w:rPr>
          <w:rFonts w:ascii="Arial" w:hAnsi="Arial" w:cs="Arial"/>
          <w:sz w:val="20"/>
        </w:rPr>
      </w:pPr>
      <w:r w:rsidRPr="009D201D">
        <w:rPr>
          <w:rFonts w:ascii="Arial" w:hAnsi="Arial" w:cs="Arial"/>
          <w:sz w:val="20"/>
        </w:rPr>
        <w:t xml:space="preserve">se sídlem </w:t>
      </w:r>
      <w:bookmarkStart w:id="4" w:name="Text4"/>
      <w:r w:rsidRPr="009D201D">
        <w:rPr>
          <w:rFonts w:ascii="Arial" w:hAnsi="Arial" w:cs="Arial"/>
          <w:sz w:val="20"/>
        </w:rPr>
        <w:fldChar w:fldCharType="begin">
          <w:ffData>
            <w:name w:val="Text4"/>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4"/>
    </w:p>
    <w:p w:rsidR="00DF710B" w:rsidRPr="009D201D" w:rsidRDefault="00DF710B" w:rsidP="00C2036B">
      <w:pPr>
        <w:spacing w:line="280" w:lineRule="atLeast"/>
        <w:rPr>
          <w:rFonts w:ascii="Arial" w:hAnsi="Arial" w:cs="Arial"/>
          <w:sz w:val="20"/>
        </w:rPr>
      </w:pPr>
      <w:r w:rsidRPr="009D201D">
        <w:rPr>
          <w:rFonts w:ascii="Arial" w:hAnsi="Arial" w:cs="Arial"/>
          <w:sz w:val="20"/>
        </w:rPr>
        <w:t xml:space="preserve">zapsaná v obchodním rejstříku vedeném </w:t>
      </w:r>
      <w:bookmarkStart w:id="5" w:name="Text5"/>
      <w:r w:rsidRPr="009D201D">
        <w:rPr>
          <w:rFonts w:ascii="Arial" w:hAnsi="Arial" w:cs="Arial"/>
          <w:sz w:val="20"/>
        </w:rPr>
        <w:fldChar w:fldCharType="begin">
          <w:ffData>
            <w:name w:val="Text5"/>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5"/>
      <w:r w:rsidRPr="009D201D">
        <w:rPr>
          <w:rFonts w:ascii="Arial" w:hAnsi="Arial" w:cs="Arial"/>
          <w:sz w:val="20"/>
        </w:rPr>
        <w:t xml:space="preserve"> soudem </w:t>
      </w:r>
      <w:bookmarkStart w:id="6" w:name="Text6"/>
      <w:r w:rsidRPr="009D201D">
        <w:rPr>
          <w:rFonts w:ascii="Arial" w:hAnsi="Arial" w:cs="Arial"/>
          <w:sz w:val="20"/>
        </w:rPr>
        <w:fldChar w:fldCharType="begin">
          <w:ffData>
            <w:name w:val="Text6"/>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6"/>
    </w:p>
    <w:p w:rsidR="00DF710B" w:rsidRPr="009D201D" w:rsidRDefault="00DF710B" w:rsidP="00C2036B">
      <w:pPr>
        <w:spacing w:line="280" w:lineRule="atLeast"/>
        <w:rPr>
          <w:rFonts w:ascii="Arial" w:hAnsi="Arial" w:cs="Arial"/>
          <w:sz w:val="20"/>
        </w:rPr>
      </w:pPr>
      <w:r w:rsidRPr="009D201D">
        <w:rPr>
          <w:rFonts w:ascii="Arial" w:hAnsi="Arial" w:cs="Arial"/>
          <w:sz w:val="20"/>
        </w:rPr>
        <w:t xml:space="preserve">v oddílu </w:t>
      </w:r>
      <w:bookmarkStart w:id="7" w:name="Text7"/>
      <w:r w:rsidRPr="009D201D">
        <w:rPr>
          <w:rFonts w:ascii="Arial" w:hAnsi="Arial" w:cs="Arial"/>
          <w:sz w:val="20"/>
        </w:rPr>
        <w:fldChar w:fldCharType="begin">
          <w:ffData>
            <w:name w:val="Text7"/>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7"/>
      <w:r w:rsidRPr="009D201D">
        <w:rPr>
          <w:rFonts w:ascii="Arial" w:hAnsi="Arial" w:cs="Arial"/>
          <w:sz w:val="20"/>
        </w:rPr>
        <w:t xml:space="preserve">, vložce </w:t>
      </w:r>
      <w:bookmarkStart w:id="8" w:name="Text8"/>
      <w:r w:rsidRPr="009D201D">
        <w:rPr>
          <w:rFonts w:ascii="Arial" w:hAnsi="Arial" w:cs="Arial"/>
          <w:sz w:val="20"/>
        </w:rPr>
        <w:fldChar w:fldCharType="begin">
          <w:ffData>
            <w:name w:val="Text8"/>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8"/>
    </w:p>
    <w:p w:rsidR="00DF710B" w:rsidRPr="009D201D" w:rsidRDefault="00DF710B" w:rsidP="00C2036B">
      <w:pPr>
        <w:spacing w:line="280" w:lineRule="atLeast"/>
        <w:rPr>
          <w:rFonts w:ascii="Arial" w:hAnsi="Arial" w:cs="Arial"/>
          <w:sz w:val="20"/>
        </w:rPr>
      </w:pPr>
      <w:r w:rsidRPr="009D201D">
        <w:rPr>
          <w:rFonts w:ascii="Arial" w:hAnsi="Arial" w:cs="Arial"/>
          <w:sz w:val="20"/>
        </w:rPr>
        <w:t xml:space="preserve">jednající  </w:t>
      </w:r>
      <w:bookmarkStart w:id="9" w:name="Text9"/>
      <w:r w:rsidRPr="009D201D">
        <w:rPr>
          <w:rFonts w:ascii="Arial" w:hAnsi="Arial" w:cs="Arial"/>
          <w:sz w:val="20"/>
        </w:rPr>
        <w:fldChar w:fldCharType="begin">
          <w:ffData>
            <w:name w:val="Text9"/>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9"/>
    </w:p>
    <w:p w:rsidR="00DF710B" w:rsidRPr="009D201D" w:rsidRDefault="00DF710B" w:rsidP="00C2036B">
      <w:pPr>
        <w:spacing w:line="280" w:lineRule="atLeast"/>
        <w:rPr>
          <w:rFonts w:ascii="Arial" w:hAnsi="Arial" w:cs="Arial"/>
          <w:sz w:val="20"/>
        </w:rPr>
      </w:pPr>
      <w:r w:rsidRPr="009D201D">
        <w:rPr>
          <w:rFonts w:ascii="Arial" w:hAnsi="Arial" w:cs="Arial"/>
          <w:sz w:val="20"/>
        </w:rPr>
        <w:t xml:space="preserve">kontaktní osoba </w:t>
      </w:r>
      <w:bookmarkStart w:id="10" w:name="Text10"/>
      <w:r w:rsidRPr="009D201D">
        <w:rPr>
          <w:rFonts w:ascii="Arial" w:hAnsi="Arial" w:cs="Arial"/>
          <w:sz w:val="20"/>
        </w:rPr>
        <w:fldChar w:fldCharType="begin">
          <w:ffData>
            <w:name w:val="Text10"/>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0"/>
    </w:p>
    <w:permEnd w:id="1871201660"/>
    <w:p w:rsidR="00DF710B" w:rsidRPr="009D201D" w:rsidRDefault="00DF710B" w:rsidP="00C2036B">
      <w:pPr>
        <w:spacing w:line="280" w:lineRule="atLeast"/>
        <w:rPr>
          <w:rFonts w:ascii="Arial" w:hAnsi="Arial" w:cs="Arial"/>
          <w:sz w:val="20"/>
        </w:rPr>
      </w:pPr>
    </w:p>
    <w:p w:rsidR="00DF710B" w:rsidRPr="009D201D" w:rsidRDefault="00DF710B" w:rsidP="00C2036B">
      <w:pPr>
        <w:pStyle w:val="Nadpis1"/>
        <w:numPr>
          <w:ilvl w:val="0"/>
          <w:numId w:val="0"/>
        </w:numPr>
        <w:tabs>
          <w:tab w:val="left" w:pos="142"/>
          <w:tab w:val="left" w:pos="567"/>
        </w:tabs>
        <w:spacing w:line="280" w:lineRule="atLeast"/>
        <w:rPr>
          <w:rFonts w:ascii="Arial" w:hAnsi="Arial" w:cs="Arial"/>
          <w:sz w:val="22"/>
        </w:rPr>
      </w:pPr>
      <w:r w:rsidRPr="009D201D">
        <w:rPr>
          <w:rFonts w:ascii="Arial" w:hAnsi="Arial" w:cs="Arial"/>
          <w:sz w:val="22"/>
        </w:rPr>
        <w:t>2.    UVODNÍ USTANOVENÍ</w:t>
      </w:r>
    </w:p>
    <w:p w:rsidR="00DF710B" w:rsidRPr="009D201D" w:rsidRDefault="00DF710B" w:rsidP="00C2036B">
      <w:pPr>
        <w:pStyle w:val="Nadpis2"/>
        <w:numPr>
          <w:ilvl w:val="0"/>
          <w:numId w:val="0"/>
        </w:numPr>
        <w:spacing w:line="280" w:lineRule="atLeast"/>
        <w:rPr>
          <w:rFonts w:ascii="Arial" w:hAnsi="Arial" w:cs="Arial"/>
          <w:sz w:val="20"/>
        </w:rPr>
      </w:pPr>
      <w:r w:rsidRPr="009D201D">
        <w:rPr>
          <w:rFonts w:ascii="Arial" w:hAnsi="Arial" w:cs="Arial"/>
          <w:sz w:val="20"/>
        </w:rPr>
        <w:t xml:space="preserve">2.1 Kupující je řešitelem projektu s názvem </w:t>
      </w:r>
      <w:r w:rsidRPr="00350447">
        <w:rPr>
          <w:rFonts w:ascii="Arial" w:hAnsi="Arial" w:cs="Arial"/>
          <w:sz w:val="20"/>
        </w:rPr>
        <w:t>Centrum experimentální, systematické a ekologické biolo</w:t>
      </w:r>
      <w:r>
        <w:rPr>
          <w:rFonts w:ascii="Arial" w:hAnsi="Arial" w:cs="Arial"/>
          <w:sz w:val="20"/>
        </w:rPr>
        <w:t>g</w:t>
      </w:r>
      <w:r w:rsidRPr="00350447">
        <w:rPr>
          <w:rFonts w:ascii="Arial" w:hAnsi="Arial" w:cs="Arial"/>
          <w:sz w:val="20"/>
        </w:rPr>
        <w:t xml:space="preserve">ie, </w:t>
      </w:r>
      <w:proofErr w:type="spellStart"/>
      <w:r w:rsidRPr="00350447">
        <w:rPr>
          <w:rFonts w:ascii="Arial" w:hAnsi="Arial" w:cs="Arial"/>
          <w:sz w:val="20"/>
        </w:rPr>
        <w:t>reg</w:t>
      </w:r>
      <w:proofErr w:type="spellEnd"/>
      <w:r w:rsidRPr="00350447">
        <w:rPr>
          <w:rFonts w:ascii="Arial" w:hAnsi="Arial" w:cs="Arial"/>
          <w:sz w:val="20"/>
        </w:rPr>
        <w:t>. č. CZ.1.05/4.1.00/04.0149</w:t>
      </w:r>
      <w:r w:rsidRPr="009D201D">
        <w:rPr>
          <w:rFonts w:ascii="Arial" w:hAnsi="Arial" w:cs="Arial"/>
          <w:sz w:val="20"/>
        </w:rPr>
        <w:t xml:space="preserve"> a příjemcem podpory na uvedený projekt z Operačního programu Výzkum a vývoj pro inovace (dále jen „</w:t>
      </w:r>
      <w:proofErr w:type="spellStart"/>
      <w:r w:rsidRPr="009D201D">
        <w:rPr>
          <w:rFonts w:ascii="Arial" w:hAnsi="Arial" w:cs="Arial"/>
          <w:sz w:val="20"/>
        </w:rPr>
        <w:t>VaVpI</w:t>
      </w:r>
      <w:proofErr w:type="spellEnd"/>
      <w:r w:rsidRPr="009D201D">
        <w:rPr>
          <w:rFonts w:ascii="Arial" w:hAnsi="Arial" w:cs="Arial"/>
          <w:sz w:val="20"/>
        </w:rPr>
        <w:t>“).</w:t>
      </w:r>
    </w:p>
    <w:p w:rsidR="00DF710B" w:rsidRPr="009D201D" w:rsidRDefault="00DF710B" w:rsidP="00C2036B">
      <w:pPr>
        <w:pStyle w:val="Nadpis2"/>
        <w:numPr>
          <w:ilvl w:val="0"/>
          <w:numId w:val="0"/>
        </w:numPr>
        <w:spacing w:line="280" w:lineRule="atLeast"/>
        <w:rPr>
          <w:rFonts w:ascii="Arial" w:hAnsi="Arial" w:cs="Arial"/>
          <w:sz w:val="20"/>
        </w:rPr>
      </w:pPr>
      <w:r w:rsidRPr="009D201D">
        <w:rPr>
          <w:rFonts w:ascii="Arial" w:hAnsi="Arial" w:cs="Arial"/>
          <w:sz w:val="20"/>
        </w:rPr>
        <w:t xml:space="preserve">2.2 Smluvní strany tímto prohlašují, že je jim známa povinnost dodržet požadavky na publicitu v rámci programů strukturálních fondů stanovené v čl. 9 nařízení Komise (ES) č. 1828/2006 a Pravidel pro publicitu v rámci OP </w:t>
      </w:r>
      <w:proofErr w:type="spellStart"/>
      <w:r w:rsidRPr="009D201D">
        <w:rPr>
          <w:rFonts w:ascii="Arial" w:hAnsi="Arial" w:cs="Arial"/>
          <w:sz w:val="20"/>
        </w:rPr>
        <w:t>VaVpI</w:t>
      </w:r>
      <w:proofErr w:type="spellEnd"/>
      <w:r w:rsidRPr="009D201D">
        <w:rPr>
          <w:rFonts w:ascii="Arial" w:hAnsi="Arial" w:cs="Arial"/>
          <w:sz w:val="20"/>
        </w:rPr>
        <w:t xml:space="preserve"> a to ve všech relevantních dokumentech týkajících se předmětu plnění této smlouvy.</w:t>
      </w:r>
    </w:p>
    <w:p w:rsidR="00DF710B" w:rsidRPr="009D201D" w:rsidRDefault="00DF710B" w:rsidP="00C2036B">
      <w:pPr>
        <w:pStyle w:val="Nadpis2"/>
        <w:numPr>
          <w:ilvl w:val="0"/>
          <w:numId w:val="0"/>
        </w:numPr>
        <w:spacing w:line="280" w:lineRule="atLeast"/>
        <w:rPr>
          <w:rFonts w:ascii="Arial" w:hAnsi="Arial" w:cs="Arial"/>
          <w:sz w:val="20"/>
        </w:rPr>
      </w:pPr>
      <w:r w:rsidRPr="009D201D">
        <w:rPr>
          <w:rFonts w:ascii="Arial" w:hAnsi="Arial" w:cs="Arial"/>
          <w:sz w:val="20"/>
        </w:rPr>
        <w:t>2.3 Prodávající bere na vědomí, že podle § 2 písm. e) zákona č. 320/2001 Sb., o finanční kontrole ve veřejné správě, v platném znění, je osobou povinnou spolupůsobit při výkonu finanční kontroly a zavazuje se při výkonu finanční kontroly podle uvedeného předpisu spolupůsobit. Tato povinnost se týká rovněž těch částí smlouvy a dokumentů souvisejících s plněním této smlouvy, které podléhají ochraně podle zvláštních právních předpisů (např. jako obchodní tajemství, utajované skutečnosti) za předpokladu, že budou splněny požadavky kladené právními předpisy. Prodávající se rovněž zavazuje k obdobné povinnosti zavázat také své případné subdodavatele.</w:t>
      </w:r>
    </w:p>
    <w:p w:rsidR="00DF710B" w:rsidRDefault="00DF710B" w:rsidP="00C2036B">
      <w:pPr>
        <w:pStyle w:val="Nadpis2"/>
        <w:numPr>
          <w:ilvl w:val="0"/>
          <w:numId w:val="0"/>
        </w:numPr>
        <w:spacing w:line="280" w:lineRule="atLeast"/>
        <w:rPr>
          <w:rFonts w:ascii="Arial" w:hAnsi="Arial" w:cs="Arial"/>
          <w:sz w:val="20"/>
        </w:rPr>
      </w:pPr>
      <w:r w:rsidRPr="009D201D">
        <w:rPr>
          <w:rFonts w:ascii="Arial" w:hAnsi="Arial" w:cs="Arial"/>
          <w:sz w:val="20"/>
        </w:rPr>
        <w:t>2.4. Prodávající se zavazuje archivovat veškeré písemnosti zhotovené pro plnění zakázky podle této smlouvy a kdykoli po tuto dobu objednateli umožnit přístup k těmto archivovaným písemnostem, a to do 31. 12. 2025. Objednatel je oprávněn po uplynutí deseti let od ukončení plnění podle této smlouvy od zhotovitele výše uvedené dokumenty bezplatně převzít.</w:t>
      </w:r>
    </w:p>
    <w:p w:rsidR="00DF710B" w:rsidRPr="00780655" w:rsidRDefault="00DF710B" w:rsidP="00780655"/>
    <w:p w:rsidR="00DF710B" w:rsidRPr="009D201D" w:rsidRDefault="00DF710B" w:rsidP="00C2036B">
      <w:pPr>
        <w:spacing w:line="280" w:lineRule="atLeast"/>
        <w:rPr>
          <w:rFonts w:ascii="Arial" w:hAnsi="Arial" w:cs="Arial"/>
          <w:sz w:val="20"/>
        </w:rPr>
      </w:pPr>
    </w:p>
    <w:p w:rsidR="00DF710B" w:rsidRPr="009D201D" w:rsidRDefault="00DF710B" w:rsidP="00C2036B">
      <w:pPr>
        <w:pStyle w:val="Nadpis1"/>
        <w:numPr>
          <w:ilvl w:val="0"/>
          <w:numId w:val="7"/>
        </w:numPr>
        <w:tabs>
          <w:tab w:val="left" w:pos="142"/>
        </w:tabs>
        <w:spacing w:line="280" w:lineRule="atLeast"/>
        <w:ind w:left="426" w:hanging="426"/>
        <w:rPr>
          <w:rFonts w:ascii="Arial" w:hAnsi="Arial" w:cs="Arial"/>
          <w:sz w:val="22"/>
        </w:rPr>
      </w:pPr>
      <w:r w:rsidRPr="009D201D">
        <w:rPr>
          <w:rFonts w:ascii="Arial" w:hAnsi="Arial" w:cs="Arial"/>
          <w:sz w:val="22"/>
        </w:rPr>
        <w:t>PŘEDMĚT SMLOUVY</w:t>
      </w:r>
    </w:p>
    <w:p w:rsidR="00DF710B" w:rsidRPr="009D201D" w:rsidRDefault="00DF710B" w:rsidP="00C2036B">
      <w:pPr>
        <w:pStyle w:val="Nadpis2"/>
        <w:numPr>
          <w:ilvl w:val="0"/>
          <w:numId w:val="0"/>
          <w:ins w:id="11" w:author="Unknown"/>
        </w:numPr>
        <w:spacing w:line="280" w:lineRule="atLeast"/>
        <w:ind w:left="567" w:hanging="567"/>
        <w:rPr>
          <w:rFonts w:ascii="Arial" w:hAnsi="Arial" w:cs="Arial"/>
          <w:sz w:val="20"/>
        </w:rPr>
      </w:pPr>
      <w:r w:rsidRPr="009D201D">
        <w:rPr>
          <w:rFonts w:ascii="Arial" w:hAnsi="Arial" w:cs="Arial"/>
          <w:sz w:val="20"/>
        </w:rPr>
        <w:t>3.1</w:t>
      </w:r>
      <w:r w:rsidRPr="009D201D">
        <w:rPr>
          <w:rFonts w:ascii="Arial" w:hAnsi="Arial" w:cs="Arial"/>
          <w:sz w:val="20"/>
        </w:rPr>
        <w:tab/>
        <w:t xml:space="preserve">Předmětem této smlouvy je koupě </w:t>
      </w:r>
      <w:r w:rsidR="00B4330E">
        <w:rPr>
          <w:rFonts w:ascii="Arial" w:hAnsi="Arial" w:cs="Arial"/>
          <w:sz w:val="20"/>
        </w:rPr>
        <w:t>vah</w:t>
      </w:r>
      <w:r w:rsidRPr="00703415">
        <w:rPr>
          <w:rFonts w:ascii="Arial" w:hAnsi="Arial" w:cs="Arial"/>
          <w:sz w:val="20"/>
        </w:rPr>
        <w:t>.</w:t>
      </w:r>
      <w:r w:rsidRPr="009D201D">
        <w:rPr>
          <w:rFonts w:ascii="Arial" w:hAnsi="Arial" w:cs="Arial"/>
          <w:sz w:val="20"/>
        </w:rPr>
        <w:t xml:space="preserve"> Předmět plnění je specifikovaný v příloze č. 1 Smlouvy (dále jako “dodávka“, “zařízení“ nebo „zboží“). Součástí plnění prodávajícího je dále:</w:t>
      </w:r>
    </w:p>
    <w:p w:rsidR="00DF710B" w:rsidRPr="00703415" w:rsidRDefault="00DF710B" w:rsidP="00C2036B">
      <w:pPr>
        <w:pStyle w:val="Nadpis3"/>
        <w:numPr>
          <w:ilvl w:val="0"/>
          <w:numId w:val="28"/>
        </w:numPr>
        <w:spacing w:line="280" w:lineRule="atLeast"/>
        <w:ind w:left="1985" w:hanging="567"/>
        <w:rPr>
          <w:rFonts w:ascii="Arial" w:hAnsi="Arial" w:cs="Arial"/>
          <w:sz w:val="20"/>
        </w:rPr>
      </w:pPr>
      <w:r w:rsidRPr="00703415">
        <w:rPr>
          <w:rFonts w:ascii="Arial" w:hAnsi="Arial" w:cs="Arial"/>
          <w:sz w:val="20"/>
        </w:rPr>
        <w:t>doprava zařízení na místo plnění, jeho vybalení a kontrola,</w:t>
      </w:r>
    </w:p>
    <w:p w:rsidR="00DF710B" w:rsidRPr="00703415" w:rsidRDefault="00DF710B" w:rsidP="00C2036B">
      <w:pPr>
        <w:pStyle w:val="Nadpis3"/>
        <w:numPr>
          <w:ilvl w:val="0"/>
          <w:numId w:val="28"/>
        </w:numPr>
        <w:spacing w:line="280" w:lineRule="atLeast"/>
        <w:ind w:left="1985" w:hanging="567"/>
        <w:rPr>
          <w:rFonts w:ascii="Arial" w:hAnsi="Arial" w:cs="Arial"/>
          <w:sz w:val="20"/>
        </w:rPr>
      </w:pPr>
      <w:r w:rsidRPr="00703415">
        <w:rPr>
          <w:rFonts w:ascii="Arial" w:hAnsi="Arial" w:cs="Arial"/>
          <w:sz w:val="20"/>
        </w:rPr>
        <w:t>zpracování a předání instrukcí a návodů k obsluze a údržbě zboží (manuálů)</w:t>
      </w:r>
    </w:p>
    <w:p w:rsidR="00DF710B" w:rsidRPr="00703415" w:rsidRDefault="00DF710B" w:rsidP="0026313E">
      <w:pPr>
        <w:pStyle w:val="Nadpis3"/>
        <w:numPr>
          <w:ilvl w:val="0"/>
          <w:numId w:val="28"/>
        </w:numPr>
        <w:spacing w:line="280" w:lineRule="atLeast"/>
        <w:ind w:left="1985" w:hanging="567"/>
        <w:rPr>
          <w:rFonts w:ascii="Arial" w:hAnsi="Arial" w:cs="Arial"/>
          <w:sz w:val="20"/>
        </w:rPr>
      </w:pPr>
      <w:r w:rsidRPr="00703415">
        <w:rPr>
          <w:rFonts w:ascii="Arial" w:hAnsi="Arial" w:cs="Arial"/>
          <w:sz w:val="20"/>
        </w:rPr>
        <w:t>provedení zkoušek zařízení za podmínek dále stanovených touto smlouvou</w:t>
      </w:r>
    </w:p>
    <w:p w:rsidR="00DF710B" w:rsidRPr="00703415" w:rsidRDefault="00DF710B" w:rsidP="002E54DD">
      <w:pPr>
        <w:pStyle w:val="Nadpis3"/>
        <w:numPr>
          <w:ilvl w:val="0"/>
          <w:numId w:val="28"/>
        </w:numPr>
        <w:spacing w:line="280" w:lineRule="atLeast"/>
        <w:ind w:left="1985" w:hanging="567"/>
        <w:rPr>
          <w:rFonts w:ascii="Arial" w:hAnsi="Arial" w:cs="Arial"/>
          <w:sz w:val="20"/>
        </w:rPr>
      </w:pPr>
      <w:r w:rsidRPr="00703415">
        <w:rPr>
          <w:rFonts w:ascii="Arial" w:hAnsi="Arial" w:cs="Arial"/>
          <w:sz w:val="20"/>
        </w:rPr>
        <w:t>instalace zařízení, jeho uvedení do provozu</w:t>
      </w:r>
    </w:p>
    <w:p w:rsidR="00DF710B" w:rsidRPr="00703415" w:rsidRDefault="00DF710B" w:rsidP="00C2036B">
      <w:pPr>
        <w:pStyle w:val="Nadpis3"/>
        <w:numPr>
          <w:ilvl w:val="0"/>
          <w:numId w:val="28"/>
        </w:numPr>
        <w:spacing w:line="280" w:lineRule="atLeast"/>
        <w:ind w:left="1985" w:hanging="567"/>
        <w:rPr>
          <w:rFonts w:ascii="Arial" w:hAnsi="Arial" w:cs="Arial"/>
          <w:sz w:val="20"/>
        </w:rPr>
      </w:pPr>
      <w:r w:rsidRPr="00703415">
        <w:rPr>
          <w:rFonts w:ascii="Arial" w:hAnsi="Arial" w:cs="Arial"/>
          <w:sz w:val="20"/>
        </w:rPr>
        <w:t>zaškolení obsluhy kupujícího,</w:t>
      </w:r>
    </w:p>
    <w:p w:rsidR="00DF710B" w:rsidRPr="00703415" w:rsidRDefault="00DF710B" w:rsidP="00C2036B">
      <w:pPr>
        <w:pStyle w:val="Nadpis3"/>
        <w:numPr>
          <w:ilvl w:val="0"/>
          <w:numId w:val="28"/>
        </w:numPr>
        <w:spacing w:line="280" w:lineRule="atLeast"/>
        <w:ind w:left="1985" w:hanging="567"/>
        <w:rPr>
          <w:rFonts w:ascii="Arial" w:hAnsi="Arial" w:cs="Arial"/>
          <w:sz w:val="20"/>
        </w:rPr>
      </w:pPr>
      <w:r w:rsidRPr="00703415">
        <w:rPr>
          <w:rFonts w:ascii="Arial" w:hAnsi="Arial" w:cs="Arial"/>
          <w:sz w:val="20"/>
        </w:rPr>
        <w:t>předání prohlášení o shodě dodaného zboží se schválenými standardy,</w:t>
      </w:r>
    </w:p>
    <w:p w:rsidR="00DF710B" w:rsidRPr="009D201D" w:rsidRDefault="00DF710B" w:rsidP="00C2036B">
      <w:pPr>
        <w:pStyle w:val="Nadpis2"/>
        <w:numPr>
          <w:ilvl w:val="0"/>
          <w:numId w:val="0"/>
        </w:numPr>
        <w:spacing w:line="280" w:lineRule="atLeast"/>
        <w:ind w:left="708"/>
        <w:rPr>
          <w:rFonts w:ascii="Arial" w:hAnsi="Arial" w:cs="Arial"/>
          <w:sz w:val="20"/>
        </w:rPr>
      </w:pPr>
      <w:r w:rsidRPr="009D201D">
        <w:rPr>
          <w:rFonts w:ascii="Arial" w:hAnsi="Arial" w:cs="Arial"/>
          <w:sz w:val="20"/>
        </w:rPr>
        <w:t>Prodávající je dále jako součást plnění povinen doložit následující doklady, pokud to povaha plnění umožňuje.</w:t>
      </w:r>
    </w:p>
    <w:p w:rsidR="00DF710B" w:rsidRPr="009D201D" w:rsidRDefault="00DF710B"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seznam zařízení, která jsou součástí dodávky, s uvedením jejich jednotkových cen a množství (podle jednotlivých místností)</w:t>
      </w:r>
    </w:p>
    <w:p w:rsidR="00DF710B" w:rsidRPr="009D201D" w:rsidRDefault="00DF710B"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atesty a certifikáty výrobků a materiálů použitých v dodávce, prohlášení o shodě všech dodaných zařízení se schválenými standardy</w:t>
      </w:r>
    </w:p>
    <w:p w:rsidR="00DF710B" w:rsidRPr="009D201D" w:rsidRDefault="00DF710B"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protokoly o revizích</w:t>
      </w:r>
    </w:p>
    <w:p w:rsidR="00DF710B" w:rsidRPr="009D201D" w:rsidRDefault="00DF710B"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protokoly o úspěšných zkouškách dodávky včetně protokolů prokazujících splnění všech zadávací dokumentací požadovaných parametrů a vlastností dodávky</w:t>
      </w:r>
    </w:p>
    <w:p w:rsidR="00DF710B" w:rsidRPr="009D201D" w:rsidRDefault="00DF710B"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návody k obsluze a údržbě, podmínky pro údržbu a ochranu zařízení</w:t>
      </w:r>
    </w:p>
    <w:p w:rsidR="00DF710B" w:rsidRPr="009D201D" w:rsidRDefault="00DF710B" w:rsidP="00C2036B">
      <w:pPr>
        <w:spacing w:before="120" w:line="280" w:lineRule="atLeast"/>
        <w:rPr>
          <w:rFonts w:ascii="Arial" w:hAnsi="Arial" w:cs="Arial"/>
          <w:sz w:val="20"/>
          <w:lang w:eastAsia="cs-CZ"/>
        </w:rPr>
      </w:pPr>
      <w:r w:rsidRPr="009D201D">
        <w:rPr>
          <w:rFonts w:ascii="Arial" w:hAnsi="Arial" w:cs="Arial"/>
          <w:sz w:val="20"/>
        </w:rPr>
        <w:t>Nedoloží-li Prodávající požadované doklady, nepovažuje se dodávka za řádně dokončenou.</w:t>
      </w:r>
    </w:p>
    <w:p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3.2</w:t>
      </w:r>
      <w:r w:rsidRPr="009D201D">
        <w:rPr>
          <w:rFonts w:ascii="Arial" w:hAnsi="Arial" w:cs="Arial"/>
          <w:sz w:val="20"/>
        </w:rPr>
        <w:tab/>
        <w:t xml:space="preserve">Prodávající se zavazuje za podmínek stanovených touto Smlouvou řádně a včas na svůj náklad a na svoji odpovědnost dodat a předat Kupujícímu zboží specifikované v příloze č. 1 Smlouvy do místa plnění, provést služby a práce specifikované v čl. 3.1 Smlouvy. Prodávající odpovídá za to, že dodané zařízení, služby a práce budou provedeny s odbornou péčí a v souladu se všemi platnými právními předpisy, touto Smlouvou i příslušnými přílohami k této Smlouvě a s relevantními technickými a kvalitativními normami. </w:t>
      </w:r>
    </w:p>
    <w:p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3.3</w:t>
      </w:r>
      <w:r w:rsidRPr="009D201D">
        <w:rPr>
          <w:rFonts w:ascii="Arial" w:hAnsi="Arial" w:cs="Arial"/>
          <w:sz w:val="20"/>
        </w:rPr>
        <w:tab/>
        <w:t xml:space="preserve">Kupující se zavazuje řádně a včas dodané zařízení, služby, práce a ostatní dílčí plnění převzít. Kupující je povinen zaplatit Prodávajícímu Kupní cenu za podmínek a způsobem uvedeným v této  Smlouvě. </w:t>
      </w:r>
    </w:p>
    <w:p w:rsidR="00DF710B" w:rsidRPr="009D201D" w:rsidRDefault="00DF710B" w:rsidP="00C2036B">
      <w:pPr>
        <w:pStyle w:val="Nadpis2"/>
        <w:numPr>
          <w:ilvl w:val="0"/>
          <w:numId w:val="0"/>
        </w:numPr>
        <w:tabs>
          <w:tab w:val="left" w:pos="567"/>
        </w:tabs>
        <w:spacing w:line="280" w:lineRule="atLeast"/>
        <w:rPr>
          <w:rFonts w:ascii="Arial" w:hAnsi="Arial" w:cs="Arial"/>
          <w:sz w:val="20"/>
        </w:rPr>
      </w:pPr>
      <w:r w:rsidRPr="009D201D">
        <w:rPr>
          <w:rFonts w:ascii="Arial" w:hAnsi="Arial" w:cs="Arial"/>
          <w:sz w:val="20"/>
        </w:rPr>
        <w:t xml:space="preserve">3.4 </w:t>
      </w:r>
      <w:r w:rsidRPr="009D201D">
        <w:rPr>
          <w:rFonts w:ascii="Arial" w:hAnsi="Arial" w:cs="Arial"/>
          <w:sz w:val="20"/>
        </w:rPr>
        <w:tab/>
        <w:t>Pro účely této smlouvy se rozumí</w:t>
      </w:r>
    </w:p>
    <w:p w:rsidR="00DF710B" w:rsidRPr="009D201D" w:rsidRDefault="00DF710B" w:rsidP="00C2036B">
      <w:pPr>
        <w:pStyle w:val="Nadpis3"/>
        <w:numPr>
          <w:ilvl w:val="0"/>
          <w:numId w:val="0"/>
        </w:numPr>
        <w:spacing w:line="280" w:lineRule="atLeast"/>
        <w:ind w:left="851"/>
        <w:rPr>
          <w:rFonts w:ascii="Arial" w:hAnsi="Arial" w:cs="Arial"/>
          <w:sz w:val="20"/>
        </w:rPr>
      </w:pPr>
      <w:r w:rsidRPr="009D201D">
        <w:rPr>
          <w:rFonts w:ascii="Arial" w:hAnsi="Arial" w:cs="Arial"/>
          <w:i/>
          <w:iCs/>
          <w:sz w:val="20"/>
        </w:rPr>
        <w:t xml:space="preserve">a) Instalací zboží </w:t>
      </w:r>
      <w:r w:rsidRPr="009D201D">
        <w:rPr>
          <w:rFonts w:ascii="Arial" w:hAnsi="Arial" w:cs="Arial"/>
          <w:sz w:val="20"/>
        </w:rPr>
        <w:t>jeho usazení v místě plnění, sestavení, propojení a napojení zboží na zdroje, zejména připojení zboží k elektrickým rozvodům, k slaboproudým a optickým rozvodům, rozvodu vody, demineralizované vody, plynu, technických plynů, tepla, chladu či vzduchotechniky (je-li funkce zboží podmíněna takovým připojením),</w:t>
      </w:r>
    </w:p>
    <w:p w:rsidR="00DF710B" w:rsidRPr="009D201D" w:rsidRDefault="00DF710B" w:rsidP="00C2036B">
      <w:pPr>
        <w:pStyle w:val="Nadpis3"/>
        <w:numPr>
          <w:ilvl w:val="0"/>
          <w:numId w:val="0"/>
        </w:numPr>
        <w:spacing w:line="280" w:lineRule="atLeast"/>
        <w:ind w:left="851"/>
        <w:rPr>
          <w:rFonts w:ascii="Arial" w:hAnsi="Arial" w:cs="Arial"/>
          <w:sz w:val="20"/>
        </w:rPr>
      </w:pPr>
      <w:r w:rsidRPr="009D201D">
        <w:rPr>
          <w:rFonts w:ascii="Arial" w:hAnsi="Arial" w:cs="Arial"/>
          <w:i/>
          <w:iCs/>
          <w:sz w:val="20"/>
        </w:rPr>
        <w:t xml:space="preserve">b) Uvedením zboží </w:t>
      </w:r>
      <w:r w:rsidRPr="009D201D">
        <w:rPr>
          <w:rFonts w:ascii="Arial" w:hAnsi="Arial" w:cs="Arial"/>
          <w:sz w:val="20"/>
        </w:rPr>
        <w:t>do provozu jeho odzkoušení a ověření správné funkce zboží, případně jeho seřízení, jakož i provedení jiných úkonů a činností nutných pro to, aby zboží mohlo plnit sjednaný či obvyklý účel a zaškolení obsluhy Kupujícího.</w:t>
      </w:r>
    </w:p>
    <w:p w:rsidR="00DF710B" w:rsidRDefault="00DF710B" w:rsidP="00C2036B">
      <w:pPr>
        <w:spacing w:line="280" w:lineRule="atLeast"/>
        <w:ind w:firstLine="142"/>
        <w:rPr>
          <w:rFonts w:ascii="Arial" w:hAnsi="Arial" w:cs="Arial"/>
          <w:sz w:val="20"/>
          <w:lang w:eastAsia="cs-CZ"/>
        </w:rPr>
      </w:pPr>
      <w:r w:rsidRPr="009D201D">
        <w:rPr>
          <w:rFonts w:ascii="Arial" w:hAnsi="Arial" w:cs="Arial"/>
          <w:i/>
          <w:iCs/>
          <w:sz w:val="20"/>
          <w:lang w:eastAsia="cs-CZ"/>
        </w:rPr>
        <w:t xml:space="preserve">c) Splněním dodávky </w:t>
      </w:r>
      <w:r w:rsidRPr="009D201D">
        <w:rPr>
          <w:rFonts w:ascii="Arial" w:hAnsi="Arial" w:cs="Arial"/>
          <w:sz w:val="20"/>
          <w:lang w:eastAsia="cs-CZ"/>
        </w:rPr>
        <w:t>splnění všech povinností prodávajícího dle čl. 3.1 Smlouvy.</w:t>
      </w:r>
    </w:p>
    <w:p w:rsidR="00DF710B" w:rsidRDefault="00DF710B" w:rsidP="00C2036B">
      <w:pPr>
        <w:spacing w:line="280" w:lineRule="atLeast"/>
        <w:ind w:firstLine="142"/>
        <w:rPr>
          <w:rFonts w:ascii="Arial" w:hAnsi="Arial" w:cs="Arial"/>
          <w:sz w:val="20"/>
          <w:lang w:eastAsia="cs-CZ"/>
        </w:rPr>
      </w:pPr>
    </w:p>
    <w:p w:rsidR="00DF710B" w:rsidRDefault="00DF710B" w:rsidP="00C2036B">
      <w:pPr>
        <w:spacing w:line="280" w:lineRule="atLeast"/>
        <w:ind w:firstLine="142"/>
        <w:rPr>
          <w:rFonts w:ascii="Arial" w:hAnsi="Arial" w:cs="Arial"/>
          <w:sz w:val="20"/>
          <w:lang w:eastAsia="cs-CZ"/>
        </w:rPr>
      </w:pPr>
    </w:p>
    <w:p w:rsidR="00DF710B" w:rsidRDefault="00DF710B" w:rsidP="00C2036B">
      <w:pPr>
        <w:spacing w:line="280" w:lineRule="atLeast"/>
        <w:ind w:firstLine="142"/>
        <w:rPr>
          <w:rFonts w:ascii="Arial" w:hAnsi="Arial" w:cs="Arial"/>
          <w:sz w:val="20"/>
          <w:lang w:eastAsia="cs-CZ"/>
        </w:rPr>
      </w:pPr>
    </w:p>
    <w:p w:rsidR="00DF710B" w:rsidRPr="009D201D" w:rsidRDefault="00DF710B" w:rsidP="00C2036B">
      <w:pPr>
        <w:spacing w:line="280" w:lineRule="atLeast"/>
        <w:ind w:firstLine="142"/>
        <w:rPr>
          <w:rFonts w:ascii="Arial" w:hAnsi="Arial" w:cs="Arial"/>
          <w:sz w:val="20"/>
          <w:lang w:eastAsia="cs-CZ"/>
        </w:rPr>
      </w:pPr>
    </w:p>
    <w:p w:rsidR="00DF710B" w:rsidRPr="009D201D" w:rsidRDefault="00DF710B" w:rsidP="00C2036B">
      <w:pPr>
        <w:pStyle w:val="Nadpis1"/>
        <w:numPr>
          <w:ilvl w:val="0"/>
          <w:numId w:val="7"/>
        </w:numPr>
        <w:spacing w:line="280" w:lineRule="atLeast"/>
        <w:rPr>
          <w:rFonts w:ascii="Arial" w:hAnsi="Arial" w:cs="Arial"/>
          <w:sz w:val="22"/>
        </w:rPr>
      </w:pPr>
      <w:r w:rsidRPr="009D201D">
        <w:rPr>
          <w:rFonts w:ascii="Arial" w:hAnsi="Arial" w:cs="Arial"/>
          <w:sz w:val="22"/>
        </w:rPr>
        <w:t>KUPNÍ CENA</w:t>
      </w:r>
    </w:p>
    <w:p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lastRenderedPageBreak/>
        <w:t>4.1</w:t>
      </w:r>
      <w:r w:rsidRPr="009D201D">
        <w:rPr>
          <w:rFonts w:ascii="Arial" w:hAnsi="Arial" w:cs="Arial"/>
          <w:sz w:val="20"/>
        </w:rPr>
        <w:tab/>
        <w:t xml:space="preserve">Kupní cena je stanovena na základě nabídky Prodávajícího předložené v rámci zadávacího řízení s označením </w:t>
      </w:r>
      <w:r w:rsidRPr="00F65411">
        <w:rPr>
          <w:rFonts w:ascii="Arial" w:hAnsi="Arial" w:cs="Arial"/>
          <w:b/>
          <w:sz w:val="20"/>
        </w:rPr>
        <w:t>„</w:t>
      </w:r>
      <w:r w:rsidR="00244948" w:rsidRPr="00244948">
        <w:rPr>
          <w:rFonts w:ascii="Arial" w:hAnsi="Arial" w:cs="Arial"/>
          <w:b/>
          <w:sz w:val="20"/>
          <w:szCs w:val="20"/>
        </w:rPr>
        <w:t>Přístrojové vybavení 12. část – část 1. - váhy</w:t>
      </w:r>
      <w:r w:rsidRPr="00F65411">
        <w:rPr>
          <w:rFonts w:ascii="Arial" w:hAnsi="Arial" w:cs="Arial"/>
          <w:b/>
          <w:sz w:val="20"/>
        </w:rPr>
        <w:t>“</w:t>
      </w:r>
      <w:r w:rsidRPr="009D201D">
        <w:rPr>
          <w:rFonts w:ascii="Arial" w:hAnsi="Arial" w:cs="Arial"/>
          <w:sz w:val="20"/>
        </w:rPr>
        <w:t xml:space="preserve"> pro dodávku vymezenou v čl. 3 Smlouvy a činí:</w:t>
      </w:r>
    </w:p>
    <w:bookmarkStart w:id="12" w:name="Text11"/>
    <w:permStart w:id="1806046578" w:edGrp="everyone"/>
    <w:p w:rsidR="00DF710B" w:rsidRPr="009D201D" w:rsidRDefault="00DF710B" w:rsidP="00C2036B">
      <w:pPr>
        <w:spacing w:line="280" w:lineRule="atLeast"/>
        <w:rPr>
          <w:rFonts w:ascii="Arial" w:hAnsi="Arial" w:cs="Arial"/>
          <w:sz w:val="20"/>
        </w:rPr>
      </w:pPr>
      <w:r w:rsidRPr="009D201D">
        <w:rPr>
          <w:rFonts w:ascii="Arial" w:hAnsi="Arial" w:cs="Arial"/>
          <w:sz w:val="20"/>
        </w:rPr>
        <w:fldChar w:fldCharType="begin">
          <w:ffData>
            <w:name w:val="Text11"/>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2"/>
      <w:r w:rsidRPr="009D201D">
        <w:rPr>
          <w:rFonts w:ascii="Arial" w:hAnsi="Arial" w:cs="Arial"/>
          <w:sz w:val="20"/>
        </w:rPr>
        <w:t xml:space="preserve">,- Kč (slovy </w:t>
      </w:r>
      <w:bookmarkStart w:id="13" w:name="Text12"/>
      <w:r w:rsidRPr="009D201D">
        <w:rPr>
          <w:rFonts w:ascii="Arial" w:hAnsi="Arial" w:cs="Arial"/>
          <w:sz w:val="20"/>
        </w:rPr>
        <w:fldChar w:fldCharType="begin">
          <w:ffData>
            <w:name w:val="Text12"/>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3"/>
      <w:r w:rsidRPr="009D201D">
        <w:rPr>
          <w:rFonts w:ascii="Arial" w:hAnsi="Arial" w:cs="Arial"/>
          <w:sz w:val="20"/>
        </w:rPr>
        <w:t xml:space="preserve">korun českých) bez DPH, </w:t>
      </w:r>
    </w:p>
    <w:bookmarkStart w:id="14" w:name="Text13"/>
    <w:p w:rsidR="00DF710B" w:rsidRPr="009D201D" w:rsidRDefault="00DF710B" w:rsidP="00C2036B">
      <w:pPr>
        <w:spacing w:line="280" w:lineRule="atLeast"/>
        <w:rPr>
          <w:rFonts w:ascii="Arial" w:hAnsi="Arial" w:cs="Arial"/>
          <w:sz w:val="20"/>
        </w:rPr>
      </w:pPr>
      <w:r w:rsidRPr="009D201D">
        <w:rPr>
          <w:rFonts w:ascii="Arial" w:hAnsi="Arial" w:cs="Arial"/>
          <w:sz w:val="20"/>
        </w:rPr>
        <w:fldChar w:fldCharType="begin">
          <w:ffData>
            <w:name w:val="Text13"/>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4"/>
      <w:r w:rsidRPr="009D201D">
        <w:rPr>
          <w:rFonts w:ascii="Arial" w:hAnsi="Arial" w:cs="Arial"/>
          <w:sz w:val="20"/>
        </w:rPr>
        <w:t xml:space="preserve">,- Kč (slovy </w:t>
      </w:r>
      <w:bookmarkStart w:id="15" w:name="Text14"/>
      <w:r w:rsidRPr="009D201D">
        <w:rPr>
          <w:rFonts w:ascii="Arial" w:hAnsi="Arial" w:cs="Arial"/>
          <w:sz w:val="20"/>
        </w:rPr>
        <w:fldChar w:fldCharType="begin">
          <w:ffData>
            <w:name w:val="Text14"/>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5"/>
      <w:r>
        <w:rPr>
          <w:rFonts w:ascii="Arial" w:hAnsi="Arial" w:cs="Arial"/>
          <w:sz w:val="20"/>
        </w:rPr>
        <w:t xml:space="preserve">korun českých) DPH </w:t>
      </w:r>
      <w:r>
        <w:rPr>
          <w:rFonts w:ascii="Arial" w:hAnsi="Arial" w:cs="Arial"/>
          <w:sz w:val="20"/>
          <w:szCs w:val="20"/>
        </w:rPr>
        <w:t>v sazbě …. %</w:t>
      </w:r>
      <w:r w:rsidRPr="009D201D">
        <w:rPr>
          <w:rFonts w:ascii="Arial" w:hAnsi="Arial" w:cs="Arial"/>
          <w:sz w:val="20"/>
          <w:szCs w:val="20"/>
        </w:rPr>
        <w:t>,</w:t>
      </w:r>
    </w:p>
    <w:bookmarkStart w:id="16" w:name="Text15"/>
    <w:p w:rsidR="00DF710B" w:rsidRPr="009D201D" w:rsidRDefault="00DF710B" w:rsidP="00C2036B">
      <w:pPr>
        <w:spacing w:line="280" w:lineRule="atLeast"/>
        <w:rPr>
          <w:rFonts w:ascii="Arial" w:hAnsi="Arial" w:cs="Arial"/>
          <w:sz w:val="20"/>
        </w:rPr>
      </w:pPr>
      <w:r w:rsidRPr="009D201D">
        <w:rPr>
          <w:rFonts w:ascii="Arial" w:hAnsi="Arial" w:cs="Arial"/>
          <w:sz w:val="20"/>
        </w:rPr>
        <w:fldChar w:fldCharType="begin">
          <w:ffData>
            <w:name w:val="Text15"/>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6"/>
      <w:r w:rsidRPr="009D201D">
        <w:rPr>
          <w:rFonts w:ascii="Arial" w:hAnsi="Arial" w:cs="Arial"/>
          <w:sz w:val="20"/>
        </w:rPr>
        <w:t xml:space="preserve">,- Kč (slovy </w:t>
      </w:r>
      <w:bookmarkStart w:id="17" w:name="Text16"/>
      <w:r w:rsidRPr="009D201D">
        <w:rPr>
          <w:rFonts w:ascii="Arial" w:hAnsi="Arial" w:cs="Arial"/>
          <w:sz w:val="20"/>
        </w:rPr>
        <w:fldChar w:fldCharType="begin">
          <w:ffData>
            <w:name w:val="Text16"/>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7"/>
      <w:r w:rsidRPr="009D201D">
        <w:rPr>
          <w:rFonts w:ascii="Arial" w:hAnsi="Arial" w:cs="Arial"/>
          <w:sz w:val="20"/>
        </w:rPr>
        <w:t xml:space="preserve">korun českých) cena + DPH, </w:t>
      </w:r>
    </w:p>
    <w:permEnd w:id="1806046578"/>
    <w:p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4.2</w:t>
      </w:r>
      <w:r w:rsidRPr="009D201D">
        <w:rPr>
          <w:rFonts w:ascii="Arial" w:hAnsi="Arial" w:cs="Arial"/>
          <w:sz w:val="20"/>
        </w:rPr>
        <w:tab/>
        <w:t xml:space="preserve">Cena obsahuje veškeré náklady spojené s dodávkou plnění a provedením sjednaných služeb a prací, zejména náklady pořízení zařízení včetně nákladů na jeho výrobu, náklady na jeho dopravu na místo plnění včetně případných nákladů na manipulační mechanismy, náklady na pojištění zboží, ostrahu zboží do jeho předání a převzetí, daně a poplatky spojené s dodávkou zboží, náklady na průvodní dokumentaci, náklady na instalaci a uvedení přístrojů do provozu a náklady na likvidaci odpadů vzniklých při dodávce zboží. Sjednaná kupní cena je nezávislá na vývoji cen a na kurzových změnách. </w:t>
      </w:r>
    </w:p>
    <w:p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4.3</w:t>
      </w:r>
      <w:r w:rsidRPr="009D201D">
        <w:rPr>
          <w:rFonts w:ascii="Arial" w:hAnsi="Arial" w:cs="Arial"/>
          <w:sz w:val="20"/>
        </w:rPr>
        <w:tab/>
        <w:t>Prodávající prohlašuje, že je plně seznámen s rozsahem a povahou požadavků Kupujícího na zboží a že správně vymezil, vyhodnotil a ocenil veškeré dodávky, služby a práce, které jsou nezbytné pro řádné splnění závazku Prodávajícího ze Smlouvy, a že při stanovení ceny dle této Smlouvy:</w:t>
      </w:r>
    </w:p>
    <w:p w:rsidR="00DF710B" w:rsidRPr="009D201D" w:rsidRDefault="00DF710B" w:rsidP="00C2036B">
      <w:pPr>
        <w:pStyle w:val="Nadpis3"/>
        <w:numPr>
          <w:ilvl w:val="2"/>
          <w:numId w:val="26"/>
        </w:numPr>
        <w:spacing w:line="280" w:lineRule="atLeast"/>
        <w:ind w:hanging="513"/>
        <w:rPr>
          <w:rFonts w:ascii="Arial" w:hAnsi="Arial" w:cs="Arial"/>
          <w:sz w:val="20"/>
        </w:rPr>
      </w:pPr>
      <w:r w:rsidRPr="009D201D">
        <w:rPr>
          <w:rFonts w:ascii="Arial" w:hAnsi="Arial" w:cs="Arial"/>
          <w:sz w:val="20"/>
        </w:rPr>
        <w:t>překontroloval zadání dle čl. 3 této Smlouvy,</w:t>
      </w:r>
    </w:p>
    <w:p w:rsidR="00DF710B" w:rsidRPr="009D201D" w:rsidRDefault="00DF710B" w:rsidP="00C2036B">
      <w:pPr>
        <w:pStyle w:val="Nadpis3"/>
        <w:numPr>
          <w:ilvl w:val="2"/>
          <w:numId w:val="26"/>
        </w:numPr>
        <w:spacing w:line="280" w:lineRule="atLeast"/>
        <w:ind w:hanging="513"/>
        <w:rPr>
          <w:rFonts w:ascii="Arial" w:hAnsi="Arial" w:cs="Arial"/>
          <w:sz w:val="20"/>
        </w:rPr>
      </w:pPr>
      <w:r w:rsidRPr="009D201D">
        <w:rPr>
          <w:rFonts w:ascii="Arial" w:hAnsi="Arial" w:cs="Arial"/>
          <w:sz w:val="20"/>
        </w:rPr>
        <w:t>při kalkulaci ceny zohlednil všechny technické a obchodní podmínky uvedené ve Smlouvě.</w:t>
      </w:r>
    </w:p>
    <w:p w:rsidR="00DF710B" w:rsidRPr="00DC5EF3" w:rsidRDefault="00DF710B" w:rsidP="00DC5EF3">
      <w:pPr>
        <w:pStyle w:val="Nadpis2"/>
        <w:numPr>
          <w:ilvl w:val="0"/>
          <w:numId w:val="0"/>
        </w:numPr>
        <w:spacing w:line="280" w:lineRule="atLeast"/>
        <w:ind w:left="567" w:hanging="567"/>
        <w:rPr>
          <w:rFonts w:ascii="Arial" w:hAnsi="Arial" w:cs="Arial"/>
          <w:sz w:val="20"/>
          <w:szCs w:val="20"/>
        </w:rPr>
      </w:pPr>
      <w:r w:rsidRPr="00DC5EF3">
        <w:rPr>
          <w:rFonts w:ascii="Arial" w:hAnsi="Arial" w:cs="Arial"/>
          <w:sz w:val="20"/>
          <w:szCs w:val="20"/>
        </w:rPr>
        <w:t xml:space="preserve">4.4 </w:t>
      </w:r>
      <w:r w:rsidRPr="00DC5EF3">
        <w:rPr>
          <w:rFonts w:ascii="Arial" w:hAnsi="Arial" w:cs="Arial"/>
          <w:sz w:val="20"/>
          <w:szCs w:val="20"/>
        </w:rPr>
        <w:tab/>
        <w:t>Není-li výslovně uvedeno jinak, veškeré ceny v této Smlouvě uvedené se rozumí bez daně z přidané hodnoty (dále také DPH), která bude Prodávajícím účtována dle předpisů platných ke dni uskutečnění zdanitelného plnění.</w:t>
      </w:r>
    </w:p>
    <w:p w:rsidR="00DF710B" w:rsidRPr="00DC5EF3" w:rsidRDefault="00DF710B" w:rsidP="00DC5EF3">
      <w:pPr>
        <w:pStyle w:val="Nadpis2"/>
        <w:numPr>
          <w:ilvl w:val="0"/>
          <w:numId w:val="0"/>
        </w:numPr>
        <w:spacing w:line="280" w:lineRule="atLeast"/>
        <w:ind w:left="567" w:hanging="567"/>
        <w:rPr>
          <w:rFonts w:ascii="Arial" w:hAnsi="Arial" w:cs="Arial"/>
          <w:sz w:val="20"/>
          <w:szCs w:val="20"/>
        </w:rPr>
      </w:pPr>
      <w:r w:rsidRPr="00DC5EF3">
        <w:rPr>
          <w:rFonts w:ascii="Arial" w:hAnsi="Arial" w:cs="Arial"/>
          <w:sz w:val="20"/>
          <w:szCs w:val="20"/>
        </w:rPr>
        <w:t xml:space="preserve">4.5 </w:t>
      </w:r>
      <w:r w:rsidRPr="00DC5EF3">
        <w:rPr>
          <w:rFonts w:ascii="Arial" w:hAnsi="Arial" w:cs="Arial"/>
          <w:sz w:val="20"/>
          <w:szCs w:val="20"/>
        </w:rPr>
        <w:tab/>
        <w:t>(</w:t>
      </w:r>
      <w:r w:rsidRPr="00DC5EF3">
        <w:rPr>
          <w:rFonts w:ascii="Arial" w:hAnsi="Arial" w:cs="Arial"/>
          <w:i/>
          <w:iCs/>
          <w:sz w:val="20"/>
          <w:szCs w:val="20"/>
        </w:rPr>
        <w:t>Uchazeče vybere variantu, která se ho týká</w:t>
      </w:r>
      <w:r w:rsidRPr="00DC5EF3">
        <w:rPr>
          <w:rFonts w:ascii="Arial" w:hAnsi="Arial" w:cs="Arial"/>
          <w:sz w:val="20"/>
          <w:szCs w:val="20"/>
        </w:rPr>
        <w:t xml:space="preserve">) Prodávající není plátce DPH/ Prodávající účtuje ve snížené sazbě </w:t>
      </w:r>
      <w:r w:rsidRPr="00DC5EF3">
        <w:rPr>
          <w:rFonts w:ascii="Arial" w:eastAsia="MS Mincho" w:hAnsi="Arial" w:cs="Arial"/>
          <w:sz w:val="20"/>
          <w:szCs w:val="20"/>
        </w:rPr>
        <w:t>DPH a dokládá k vystavené faktuře příslušné oprávnění o zařazení předmětu Smlouvy k dané sazbě.</w:t>
      </w:r>
    </w:p>
    <w:p w:rsidR="00DF710B" w:rsidRPr="009D201D" w:rsidRDefault="00DF710B" w:rsidP="00DC5EF3">
      <w:pPr>
        <w:pStyle w:val="Nadpis2"/>
        <w:numPr>
          <w:ilvl w:val="0"/>
          <w:numId w:val="0"/>
        </w:numPr>
        <w:spacing w:line="280" w:lineRule="atLeast"/>
        <w:ind w:left="567" w:hanging="567"/>
        <w:rPr>
          <w:rFonts w:ascii="Arial" w:hAnsi="Arial" w:cs="Arial"/>
          <w:sz w:val="20"/>
        </w:rPr>
      </w:pPr>
      <w:r>
        <w:rPr>
          <w:rFonts w:ascii="Arial" w:hAnsi="Arial" w:cs="Arial"/>
          <w:sz w:val="20"/>
        </w:rPr>
        <w:t>4.6</w:t>
      </w:r>
      <w:r w:rsidRPr="009D201D">
        <w:rPr>
          <w:rFonts w:ascii="Arial" w:hAnsi="Arial" w:cs="Arial"/>
          <w:sz w:val="20"/>
        </w:rPr>
        <w:t xml:space="preserve"> </w:t>
      </w:r>
      <w:r w:rsidRPr="009D201D">
        <w:rPr>
          <w:rFonts w:ascii="Arial" w:hAnsi="Arial" w:cs="Arial"/>
          <w:sz w:val="20"/>
        </w:rPr>
        <w:tab/>
        <w:t>Sjednaná cena dodávky je cenou nejvýše přípustnou, kterou je možné překročit pouze v případě změny DPH po podpisu této Smlouvy.</w:t>
      </w:r>
    </w:p>
    <w:p w:rsidR="00DF710B" w:rsidRPr="009D201D" w:rsidRDefault="00DF710B" w:rsidP="00C2036B">
      <w:pPr>
        <w:spacing w:line="280" w:lineRule="atLeast"/>
        <w:rPr>
          <w:rFonts w:ascii="Arial" w:hAnsi="Arial" w:cs="Arial"/>
          <w:sz w:val="20"/>
        </w:rPr>
      </w:pPr>
    </w:p>
    <w:p w:rsidR="00DF710B" w:rsidRPr="009D201D" w:rsidRDefault="00DF710B" w:rsidP="00C2036B">
      <w:pPr>
        <w:pStyle w:val="Nadpis1"/>
        <w:numPr>
          <w:ilvl w:val="0"/>
          <w:numId w:val="7"/>
        </w:numPr>
        <w:spacing w:line="280" w:lineRule="atLeast"/>
        <w:ind w:left="567" w:hanging="567"/>
        <w:rPr>
          <w:rFonts w:ascii="Arial" w:hAnsi="Arial" w:cs="Arial"/>
          <w:sz w:val="22"/>
        </w:rPr>
      </w:pPr>
      <w:r w:rsidRPr="009D201D">
        <w:rPr>
          <w:rFonts w:ascii="Arial" w:hAnsi="Arial" w:cs="Arial"/>
          <w:sz w:val="22"/>
        </w:rPr>
        <w:t>PLATEBNÍ PODMÍNKY</w:t>
      </w:r>
    </w:p>
    <w:p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5.1 </w:t>
      </w:r>
      <w:r w:rsidRPr="009D201D">
        <w:rPr>
          <w:rFonts w:ascii="Arial" w:hAnsi="Arial" w:cs="Arial"/>
          <w:sz w:val="20"/>
        </w:rPr>
        <w:tab/>
        <w:t xml:space="preserve">Kupující neposkytne Prodávajícímu žádné zálohy. </w:t>
      </w:r>
    </w:p>
    <w:p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5.2</w:t>
      </w:r>
      <w:r w:rsidRPr="009D201D">
        <w:rPr>
          <w:rFonts w:ascii="Arial" w:hAnsi="Arial" w:cs="Arial"/>
          <w:sz w:val="20"/>
        </w:rPr>
        <w:tab/>
        <w:t>Kupní cena bude uhrazena bezhotovostně na základě žádostí o platbu (dále jen „faktur“) vystavených Prodávajícím. Prodávající je oprávněn vystavit faktury a požádat o platbu po kompletním provedení plnění dle článku 3.1 této smlouvy, a to v dohodnuté kvalitě, bez vad a nedodělků.</w:t>
      </w:r>
    </w:p>
    <w:p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5.4 </w:t>
      </w:r>
      <w:r w:rsidRPr="009D201D">
        <w:rPr>
          <w:rFonts w:ascii="Arial" w:hAnsi="Arial" w:cs="Arial"/>
          <w:sz w:val="20"/>
        </w:rPr>
        <w:tab/>
        <w:t xml:space="preserve">Lhůta splatnosti faktury je </w:t>
      </w:r>
      <w:r w:rsidRPr="00F65411">
        <w:rPr>
          <w:rFonts w:ascii="Arial" w:hAnsi="Arial" w:cs="Arial"/>
          <w:b/>
          <w:sz w:val="20"/>
        </w:rPr>
        <w:t>30 dnů</w:t>
      </w:r>
      <w:r w:rsidRPr="009D201D">
        <w:rPr>
          <w:rFonts w:ascii="Arial" w:hAnsi="Arial" w:cs="Arial"/>
          <w:sz w:val="20"/>
        </w:rPr>
        <w:t xml:space="preserve"> ode dne následujícího po dni doručení faktury do sídla Kupujícího. </w:t>
      </w:r>
    </w:p>
    <w:p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5.5 </w:t>
      </w:r>
      <w:r w:rsidRPr="009D201D">
        <w:rPr>
          <w:rFonts w:ascii="Arial" w:hAnsi="Arial" w:cs="Arial"/>
          <w:sz w:val="20"/>
        </w:rPr>
        <w:tab/>
        <w:t xml:space="preserve">Za doručení faktury se považuje den doručení faktury poštou nebo kurýrní službou do sídla Kupujícího nebo den osobního předání faktury do poštovní evidence Kupujícího. </w:t>
      </w:r>
    </w:p>
    <w:p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5.6 </w:t>
      </w:r>
      <w:r w:rsidRPr="009D201D">
        <w:rPr>
          <w:rFonts w:ascii="Arial" w:hAnsi="Arial" w:cs="Arial"/>
          <w:sz w:val="20"/>
        </w:rPr>
        <w:tab/>
        <w:t xml:space="preserve">Faktura Prodávajícího musí mít náležitosti daňového a účetního dokladu, formou a obsahem odpovídat § 28 odst. 2 zákona č. 235/2004 Sb., v platném znění, a mít náležitosti obchodní listiny dle § 13a zákona č. 513/1991 Sb., v platném znění. </w:t>
      </w:r>
    </w:p>
    <w:p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ab/>
        <w:t>Faktura musí obsahovat zejména:</w:t>
      </w:r>
    </w:p>
    <w:p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lastRenderedPageBreak/>
        <w:t>označení účetního dokladu a jeho pořadové číslo</w:t>
      </w:r>
    </w:p>
    <w:p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identifikační údaje Kupujícího včetně DIČ</w:t>
      </w:r>
    </w:p>
    <w:p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 xml:space="preserve">identifikační údaje Prodávajícího včetně DIČ, </w:t>
      </w:r>
    </w:p>
    <w:p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náležitosti obchodní listiny</w:t>
      </w:r>
    </w:p>
    <w:p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označení dokladu názvem a registračním číslem projektu</w:t>
      </w:r>
    </w:p>
    <w:p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datum vystavení</w:t>
      </w:r>
    </w:p>
    <w:p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datum uskutečnění zdanitelného plnění</w:t>
      </w:r>
    </w:p>
    <w:p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výši ceny bez daně celkem</w:t>
      </w:r>
    </w:p>
    <w:p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sazbu daně</w:t>
      </w:r>
    </w:p>
    <w:p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výši daně celkem zaokrouhlenou dle příslušných předpisů</w:t>
      </w:r>
    </w:p>
    <w:p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cenu celkem včetně daně</w:t>
      </w:r>
    </w:p>
    <w:p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podpis odpovědného osoby Prodávajícího</w:t>
      </w:r>
    </w:p>
    <w:p w:rsidR="00DF710B" w:rsidRPr="009D201D" w:rsidRDefault="00DF710B" w:rsidP="00C2036B">
      <w:pPr>
        <w:pStyle w:val="Nadpis4"/>
        <w:numPr>
          <w:ilvl w:val="0"/>
          <w:numId w:val="11"/>
        </w:numPr>
        <w:tabs>
          <w:tab w:val="left" w:pos="1985"/>
        </w:tabs>
        <w:spacing w:line="280" w:lineRule="atLeast"/>
        <w:ind w:left="1985" w:hanging="567"/>
        <w:rPr>
          <w:rFonts w:ascii="Arial" w:hAnsi="Arial" w:cs="Arial"/>
          <w:sz w:val="20"/>
        </w:rPr>
      </w:pPr>
      <w:r w:rsidRPr="009D201D">
        <w:rPr>
          <w:rFonts w:ascii="Arial" w:hAnsi="Arial" w:cs="Arial"/>
          <w:sz w:val="20"/>
        </w:rPr>
        <w:t>kopii protokolu o splnění dodávky s podpisem osoby, která za Kupujícího dodávku převzala.</w:t>
      </w:r>
    </w:p>
    <w:p w:rsidR="00DF710B" w:rsidRPr="009D201D" w:rsidRDefault="00DF710B" w:rsidP="00C2036B">
      <w:pPr>
        <w:spacing w:before="120" w:line="280" w:lineRule="atLeast"/>
        <w:ind w:left="567"/>
        <w:rPr>
          <w:rFonts w:ascii="Arial" w:hAnsi="Arial" w:cs="Arial"/>
          <w:sz w:val="20"/>
        </w:rPr>
      </w:pPr>
      <w:r w:rsidRPr="009D201D">
        <w:rPr>
          <w:rFonts w:ascii="Arial" w:hAnsi="Arial" w:cs="Arial"/>
          <w:sz w:val="20"/>
        </w:rPr>
        <w:t>V případě, že faktura nebude obsahovat výše uvedené náležitosti, bude Kupujícím vrácena k opravení bez proplacení. V takovém případě lhůta splatnosti počíná běžet znovu ode dne doručení opravené či nově vyhotovené faktury.</w:t>
      </w:r>
    </w:p>
    <w:p w:rsidR="00DF710B" w:rsidRPr="009D201D" w:rsidRDefault="00DF710B" w:rsidP="00C2036B">
      <w:pPr>
        <w:spacing w:line="280" w:lineRule="atLeast"/>
        <w:ind w:left="567"/>
        <w:rPr>
          <w:rFonts w:ascii="Arial" w:hAnsi="Arial" w:cs="Arial"/>
          <w:sz w:val="20"/>
        </w:rPr>
      </w:pPr>
    </w:p>
    <w:p w:rsidR="00DF710B" w:rsidRPr="009D201D" w:rsidRDefault="00DF710B" w:rsidP="00C2036B">
      <w:pPr>
        <w:spacing w:line="280" w:lineRule="atLeast"/>
        <w:ind w:left="567"/>
        <w:rPr>
          <w:rFonts w:ascii="Arial" w:hAnsi="Arial" w:cs="Arial"/>
          <w:sz w:val="20"/>
        </w:rPr>
      </w:pPr>
      <w:r w:rsidRPr="009D201D">
        <w:rPr>
          <w:rFonts w:ascii="Arial" w:hAnsi="Arial" w:cs="Arial"/>
          <w:sz w:val="20"/>
        </w:rPr>
        <w:t>Případné sankce a poplatky z prodlení vzniklé důsledkem nesprávně uvedené sazby DPH a povinnosti podat dodatečné daňové přiznání nese Prodávající.</w:t>
      </w:r>
    </w:p>
    <w:p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5.7 </w:t>
      </w:r>
      <w:r w:rsidRPr="009D201D">
        <w:rPr>
          <w:rFonts w:ascii="Arial" w:hAnsi="Arial" w:cs="Arial"/>
          <w:sz w:val="20"/>
        </w:rPr>
        <w:tab/>
        <w:t>Závazek Kupujícího k zaplacením kupní ceny se považuje za splněný v den, kdy je dlužná částka odepsána z účtu Kupujícího.</w:t>
      </w:r>
    </w:p>
    <w:p w:rsidR="00DF710B" w:rsidRPr="009D201D" w:rsidRDefault="00DF710B" w:rsidP="00C2036B">
      <w:pPr>
        <w:spacing w:line="280" w:lineRule="atLeast"/>
        <w:ind w:left="567" w:hanging="567"/>
        <w:rPr>
          <w:rFonts w:ascii="Arial" w:hAnsi="Arial" w:cs="Arial"/>
          <w:sz w:val="20"/>
        </w:rPr>
      </w:pPr>
    </w:p>
    <w:p w:rsidR="00DF710B" w:rsidRPr="009D201D" w:rsidRDefault="00DF710B" w:rsidP="00C2036B">
      <w:pPr>
        <w:spacing w:line="280" w:lineRule="atLeast"/>
        <w:ind w:left="567" w:hanging="567"/>
        <w:rPr>
          <w:rFonts w:ascii="Arial" w:hAnsi="Arial" w:cs="Arial"/>
          <w:sz w:val="20"/>
        </w:rPr>
      </w:pPr>
      <w:r w:rsidRPr="009D201D">
        <w:rPr>
          <w:rFonts w:ascii="Arial" w:hAnsi="Arial" w:cs="Arial"/>
          <w:sz w:val="20"/>
        </w:rPr>
        <w:t>5.8</w:t>
      </w:r>
      <w:r w:rsidRPr="009D201D">
        <w:rPr>
          <w:rFonts w:ascii="Arial" w:hAnsi="Arial" w:cs="Arial"/>
          <w:sz w:val="20"/>
        </w:rPr>
        <w:tab/>
        <w:t>Prodávající je povinen neprodleně písemnou formou informovat Kupujícího o jakékoli relevantní skutečnosti uvedené v § 109 odst. 1 písm. a), b) a c) zákona č. 235/2004 Sb., o dani z přidané hodnoty, v platném znění (dále také jen „</w:t>
      </w:r>
      <w:proofErr w:type="spellStart"/>
      <w:r w:rsidRPr="009D201D">
        <w:rPr>
          <w:rFonts w:ascii="Arial" w:hAnsi="Arial" w:cs="Arial"/>
          <w:sz w:val="20"/>
        </w:rPr>
        <w:t>ZoDPH</w:t>
      </w:r>
      <w:proofErr w:type="spellEnd"/>
      <w:r w:rsidRPr="009D201D">
        <w:rPr>
          <w:rFonts w:ascii="Arial" w:hAnsi="Arial" w:cs="Arial"/>
          <w:sz w:val="20"/>
        </w:rPr>
        <w:t xml:space="preserve">“), jež by mohla mít vztah k nezaplacení daňového plnění dle výše uvedeného zákona. Kupující si v případě obdržení takovéto informace o skutečnostech uvedených § 109 odst. 1 písm. a), b) a c) </w:t>
      </w:r>
      <w:proofErr w:type="spellStart"/>
      <w:r w:rsidRPr="009D201D">
        <w:rPr>
          <w:rFonts w:ascii="Arial" w:hAnsi="Arial" w:cs="Arial"/>
          <w:sz w:val="20"/>
        </w:rPr>
        <w:t>ZoDPH</w:t>
      </w:r>
      <w:proofErr w:type="spellEnd"/>
      <w:r w:rsidRPr="009D201D">
        <w:rPr>
          <w:rFonts w:ascii="Arial" w:hAnsi="Arial" w:cs="Arial"/>
          <w:sz w:val="20"/>
        </w:rPr>
        <w:t xml:space="preserve"> vyhrazuje právo uhradit za Prodávajícího daň ze zdanitelného plnění dle této Smlouvy přímo jeho příslušnému správci daně.</w:t>
      </w:r>
    </w:p>
    <w:p w:rsidR="00DF710B" w:rsidRPr="009D201D" w:rsidRDefault="00DF710B" w:rsidP="00C2036B">
      <w:pPr>
        <w:pStyle w:val="Nadpis2"/>
        <w:widowControl w:val="0"/>
        <w:numPr>
          <w:ilvl w:val="0"/>
          <w:numId w:val="0"/>
        </w:numPr>
        <w:tabs>
          <w:tab w:val="left" w:pos="708"/>
        </w:tabs>
        <w:spacing w:after="120" w:line="280" w:lineRule="atLeast"/>
        <w:ind w:left="567" w:hanging="567"/>
        <w:rPr>
          <w:rFonts w:ascii="Arial" w:hAnsi="Arial" w:cs="Arial"/>
          <w:sz w:val="20"/>
        </w:rPr>
      </w:pPr>
      <w:r w:rsidRPr="009D201D">
        <w:rPr>
          <w:rFonts w:ascii="Arial" w:hAnsi="Arial" w:cs="Arial"/>
          <w:sz w:val="20"/>
        </w:rPr>
        <w:t>5.9</w:t>
      </w:r>
      <w:r w:rsidRPr="009D201D">
        <w:rPr>
          <w:rFonts w:ascii="Arial" w:hAnsi="Arial" w:cs="Arial"/>
          <w:sz w:val="20"/>
        </w:rPr>
        <w:tab/>
        <w:t xml:space="preserve">V případě nedodržení informační povinnosti podle čl. 5.8 je Prodávající povinen uhradit Kupujícímu smluvní pokutu ve výši 120 % z výše této potenciálně nezaplacené daně (z částky, jakou Kupující ručí za potenciálně nezaplacenou daň dle § 109 odst. 1 písm. a) </w:t>
      </w:r>
      <w:proofErr w:type="spellStart"/>
      <w:r w:rsidRPr="009D201D">
        <w:rPr>
          <w:rFonts w:ascii="Arial" w:hAnsi="Arial" w:cs="Arial"/>
          <w:sz w:val="20"/>
        </w:rPr>
        <w:t>ZoDPH</w:t>
      </w:r>
      <w:proofErr w:type="spellEnd"/>
      <w:r w:rsidRPr="009D201D">
        <w:rPr>
          <w:rFonts w:ascii="Arial" w:hAnsi="Arial" w:cs="Arial"/>
          <w:sz w:val="20"/>
        </w:rPr>
        <w:t xml:space="preserve">). </w:t>
      </w:r>
    </w:p>
    <w:p w:rsidR="00DF710B" w:rsidRDefault="00DF710B" w:rsidP="00C2036B">
      <w:pPr>
        <w:pStyle w:val="Nadpis2"/>
        <w:widowControl w:val="0"/>
        <w:numPr>
          <w:ilvl w:val="0"/>
          <w:numId w:val="0"/>
        </w:numPr>
        <w:tabs>
          <w:tab w:val="left" w:pos="708"/>
        </w:tabs>
        <w:spacing w:after="120" w:line="280" w:lineRule="atLeast"/>
        <w:ind w:left="567" w:hanging="567"/>
        <w:rPr>
          <w:rFonts w:ascii="Arial" w:hAnsi="Arial" w:cs="Arial"/>
          <w:sz w:val="20"/>
        </w:rPr>
      </w:pPr>
      <w:r w:rsidRPr="009D201D">
        <w:rPr>
          <w:rFonts w:ascii="Arial" w:hAnsi="Arial" w:cs="Arial"/>
          <w:sz w:val="20"/>
        </w:rPr>
        <w:t>5.10</w:t>
      </w:r>
      <w:r w:rsidRPr="009D201D">
        <w:rPr>
          <w:rFonts w:ascii="Arial" w:hAnsi="Arial" w:cs="Arial"/>
          <w:sz w:val="20"/>
        </w:rPr>
        <w:tab/>
        <w:t>Smluvní pokuta podle čl. 5.9 je splatná 30 dní poté, co se Kupující dozvěděl o nedodržení předmětné informační povinnosti a písemně vyzval Prodávajícího k zaplacení této smluvní pokuty. Stejně tak je tato smluvní pokuta splatná do 30 dnů i od okamžiku, kdy bude Kupující vyzván správcem daně jako ručitel k uhrazení zdanitelného plnění dle této Smlouvy za Prodávajícího. Vznikne-li Kupujícímu porušením závazku podle bodu 5.8 škoda, nemá vedle práva na zaplacení smluvní pokuty i právo na náhradu takové škody.</w:t>
      </w:r>
    </w:p>
    <w:p w:rsidR="00DF710B" w:rsidRPr="00021032" w:rsidRDefault="00DF710B" w:rsidP="00021032"/>
    <w:p w:rsidR="00DF710B" w:rsidRPr="009D201D" w:rsidRDefault="00DF710B" w:rsidP="00C2036B">
      <w:pPr>
        <w:spacing w:line="280" w:lineRule="atLeast"/>
        <w:ind w:left="0"/>
        <w:rPr>
          <w:rFonts w:ascii="Arial" w:hAnsi="Arial" w:cs="Arial"/>
          <w:sz w:val="20"/>
        </w:rPr>
      </w:pPr>
    </w:p>
    <w:p w:rsidR="00DF710B" w:rsidRPr="009D201D" w:rsidRDefault="00DF710B" w:rsidP="00C2036B">
      <w:pPr>
        <w:pStyle w:val="Nadpis1"/>
        <w:numPr>
          <w:ilvl w:val="0"/>
          <w:numId w:val="7"/>
        </w:numPr>
        <w:spacing w:line="280" w:lineRule="atLeast"/>
        <w:ind w:left="567" w:hanging="567"/>
        <w:rPr>
          <w:rFonts w:ascii="Arial" w:hAnsi="Arial" w:cs="Arial"/>
          <w:sz w:val="22"/>
        </w:rPr>
      </w:pPr>
      <w:r w:rsidRPr="009D201D">
        <w:rPr>
          <w:rFonts w:ascii="Arial" w:hAnsi="Arial" w:cs="Arial"/>
          <w:sz w:val="22"/>
        </w:rPr>
        <w:t>LHŮTA PLNĚNÍ</w:t>
      </w:r>
    </w:p>
    <w:p w:rsidR="00DF710B" w:rsidRPr="009D201D" w:rsidRDefault="00DF710B" w:rsidP="00C2036B">
      <w:pPr>
        <w:spacing w:line="280" w:lineRule="atLeast"/>
        <w:ind w:left="0"/>
        <w:rPr>
          <w:rFonts w:ascii="Arial" w:hAnsi="Arial" w:cs="Arial"/>
          <w:sz w:val="20"/>
        </w:rPr>
      </w:pPr>
    </w:p>
    <w:p w:rsidR="00DF710B" w:rsidRPr="009D201D" w:rsidRDefault="00DF710B" w:rsidP="00C2036B">
      <w:pPr>
        <w:spacing w:line="280" w:lineRule="atLeast"/>
        <w:ind w:left="0"/>
        <w:rPr>
          <w:rFonts w:ascii="Arial" w:hAnsi="Arial" w:cs="Arial"/>
          <w:sz w:val="20"/>
        </w:rPr>
      </w:pPr>
      <w:r w:rsidRPr="009D201D">
        <w:rPr>
          <w:rFonts w:ascii="Arial" w:hAnsi="Arial" w:cs="Arial"/>
          <w:sz w:val="20"/>
        </w:rPr>
        <w:t>6.1</w:t>
      </w:r>
      <w:r w:rsidRPr="009D201D">
        <w:rPr>
          <w:rFonts w:ascii="Arial" w:hAnsi="Arial" w:cs="Arial"/>
          <w:sz w:val="20"/>
        </w:rPr>
        <w:tab/>
        <w:t xml:space="preserve">Prodávající je povinen zahájit plnění předmětu Smlouvy dnem podpisu této Smlouvy. </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lastRenderedPageBreak/>
        <w:t>6.2</w:t>
      </w:r>
      <w:r w:rsidRPr="009D201D">
        <w:rPr>
          <w:rFonts w:ascii="Arial" w:hAnsi="Arial" w:cs="Arial"/>
          <w:sz w:val="20"/>
        </w:rPr>
        <w:tab/>
      </w:r>
      <w:r w:rsidRPr="00EB16FC">
        <w:rPr>
          <w:rFonts w:ascii="Arial" w:hAnsi="Arial" w:cs="Arial"/>
          <w:sz w:val="20"/>
          <w:szCs w:val="20"/>
        </w:rPr>
        <w:t>Prodávající se zavazuje celou dodávku řádně zhotovit, obstarat, vyzkoušet, předat Kupujícímu a realizovat všechna plnění dle této smlouvy do 30 kalendářních dnů ode dne podpisu této Smlouvy, přičemž podpis této Smlouvy je nejdříve 1. 11. 2013 (</w:t>
      </w:r>
      <w:r w:rsidRPr="00EB16FC">
        <w:rPr>
          <w:rFonts w:ascii="Arial" w:hAnsi="Arial" w:cs="Arial"/>
          <w:i/>
          <w:iCs/>
          <w:sz w:val="20"/>
          <w:szCs w:val="20"/>
        </w:rPr>
        <w:t>dle zadávacích podmínek je předpokládaná doba plnění od 1. 11. 2013 do</w:t>
      </w:r>
      <w:r>
        <w:rPr>
          <w:rFonts w:ascii="Arial" w:hAnsi="Arial" w:cs="Arial"/>
          <w:i/>
          <w:iCs/>
          <w:sz w:val="20"/>
          <w:szCs w:val="20"/>
        </w:rPr>
        <w:t xml:space="preserve"> </w:t>
      </w:r>
      <w:r w:rsidRPr="00EB16FC">
        <w:rPr>
          <w:rFonts w:ascii="Arial" w:hAnsi="Arial" w:cs="Arial"/>
          <w:i/>
          <w:iCs/>
          <w:sz w:val="20"/>
          <w:szCs w:val="20"/>
        </w:rPr>
        <w:t>1. 12. 2013</w:t>
      </w:r>
      <w:r w:rsidRPr="00EB16FC">
        <w:rPr>
          <w:rFonts w:ascii="Arial" w:hAnsi="Arial" w:cs="Arial"/>
          <w:sz w:val="20"/>
          <w:szCs w:val="20"/>
        </w:rPr>
        <w:t>). Prodlení Prodávajícího s řádným dokončením dodávky a jejím předáním se považuje za podstatné porušení Smlouvy.</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 xml:space="preserve">6.3 </w:t>
      </w:r>
      <w:r w:rsidRPr="009D201D">
        <w:rPr>
          <w:rFonts w:ascii="Arial" w:hAnsi="Arial" w:cs="Arial"/>
          <w:sz w:val="20"/>
        </w:rPr>
        <w:tab/>
        <w:t>Prodávající je povinen informovat kupujícího o termínu dokončení dodávky alespoň tři pracovní dny předem.</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6.4</w:t>
      </w:r>
      <w:r w:rsidRPr="009D201D">
        <w:rPr>
          <w:rFonts w:ascii="Arial" w:hAnsi="Arial" w:cs="Arial"/>
          <w:sz w:val="20"/>
        </w:rPr>
        <w:tab/>
        <w:t>Smluvní strany si mohou dohodnout předávání a přejímání dodávky po ucelených plně funkčních částech.</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6.5</w:t>
      </w:r>
      <w:r w:rsidRPr="009D201D">
        <w:rPr>
          <w:rFonts w:ascii="Arial" w:hAnsi="Arial" w:cs="Arial"/>
          <w:sz w:val="20"/>
        </w:rPr>
        <w:tab/>
        <w:t>Termín předání a převzetí dodávky může být přiměřeně prodloužen:</w:t>
      </w:r>
    </w:p>
    <w:p w:rsidR="00DF710B" w:rsidRPr="009D201D" w:rsidRDefault="00DF710B" w:rsidP="00C2036B">
      <w:pPr>
        <w:pStyle w:val="Nadpis3"/>
        <w:numPr>
          <w:ilvl w:val="2"/>
          <w:numId w:val="27"/>
        </w:numPr>
        <w:spacing w:line="280" w:lineRule="atLeast"/>
        <w:ind w:left="1985" w:hanging="568"/>
        <w:rPr>
          <w:rFonts w:ascii="Arial" w:hAnsi="Arial" w:cs="Arial"/>
          <w:sz w:val="20"/>
        </w:rPr>
      </w:pPr>
      <w:r w:rsidRPr="009D201D">
        <w:rPr>
          <w:rFonts w:ascii="Arial" w:hAnsi="Arial" w:cs="Arial"/>
          <w:sz w:val="20"/>
        </w:rPr>
        <w:t>Jestliže dojde k přerušení prací Prodávajícího na základě písemného pokynu Kupujícího.</w:t>
      </w:r>
    </w:p>
    <w:p w:rsidR="00DF710B" w:rsidRPr="009D201D" w:rsidRDefault="00DF710B" w:rsidP="00C2036B">
      <w:pPr>
        <w:pStyle w:val="Nadpis3"/>
        <w:numPr>
          <w:ilvl w:val="2"/>
          <w:numId w:val="27"/>
        </w:numPr>
        <w:spacing w:line="280" w:lineRule="atLeast"/>
        <w:ind w:left="1985" w:hanging="568"/>
        <w:rPr>
          <w:rFonts w:ascii="Arial" w:hAnsi="Arial" w:cs="Arial"/>
          <w:sz w:val="20"/>
        </w:rPr>
      </w:pPr>
      <w:r w:rsidRPr="009D201D">
        <w:rPr>
          <w:rFonts w:ascii="Arial" w:hAnsi="Arial" w:cs="Arial"/>
          <w:sz w:val="20"/>
        </w:rPr>
        <w:t xml:space="preserve">Jestliže dojde k přerušení prací Prodávajícího způsobeného okolnostmi vylučujícími odpovědnost (tzv. vyšší moc) ve smyslu § 374 Obchodního zákoníku. Smluvní strany jsou povinny se bezprostředně vzájemně informovat o vzniku takové okolnosti a dohodnout způsob jejího řešení, jinak se vyšší moci nemohou dovolávat. </w:t>
      </w:r>
    </w:p>
    <w:p w:rsidR="00DF710B" w:rsidRPr="009D201D" w:rsidRDefault="00DF710B" w:rsidP="00C2036B">
      <w:pPr>
        <w:spacing w:before="120" w:line="280" w:lineRule="atLeast"/>
        <w:rPr>
          <w:rFonts w:ascii="Arial" w:hAnsi="Arial" w:cs="Arial"/>
          <w:sz w:val="20"/>
        </w:rPr>
      </w:pPr>
      <w:r w:rsidRPr="009D201D">
        <w:rPr>
          <w:rFonts w:ascii="Arial" w:hAnsi="Arial" w:cs="Arial"/>
          <w:sz w:val="20"/>
        </w:rPr>
        <w:t xml:space="preserve">Prodloužení doby provádění dodávky se určí podle doby trvání překážky nebo neplnění závazků Kupujícího sjednaných touto Smlouvou, s přihlédnutím k době nezbytné pro obnovení prací, za podmínky, že Prodávající učinil veškerá opatření ke zkrácení nebo předejití zpoždění a po písemné dohodě smluvních stran. </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6.6</w:t>
      </w:r>
      <w:r w:rsidRPr="009D201D">
        <w:rPr>
          <w:rFonts w:ascii="Arial" w:hAnsi="Arial" w:cs="Arial"/>
          <w:sz w:val="20"/>
        </w:rPr>
        <w:tab/>
        <w:t>Nebude-li dohodnuto jinak, platí, že Prodávající je oprávněn provádět instalaci přístrojů a jejich zkoušky každý pracovní den v době od 6.30 hod do 18.00 hod. Kupující je oprávněn v případě změny svých provozních podmínek tuto dobu omezit písemným pokynem Prodávajícímu. V tomto případě obě strany v Dodatku ke Smlouvě sjednají změnu Termínu předání a převzetí.</w:t>
      </w:r>
    </w:p>
    <w:p w:rsidR="00DF710B" w:rsidRPr="009D201D" w:rsidRDefault="00DF710B" w:rsidP="00C2036B">
      <w:pPr>
        <w:spacing w:line="280" w:lineRule="atLeast"/>
        <w:rPr>
          <w:rFonts w:ascii="Arial" w:hAnsi="Arial" w:cs="Arial"/>
          <w:sz w:val="20"/>
        </w:rPr>
      </w:pPr>
    </w:p>
    <w:p w:rsidR="00DF710B" w:rsidRPr="009D201D" w:rsidRDefault="00DF710B" w:rsidP="00C2036B">
      <w:pPr>
        <w:spacing w:line="280" w:lineRule="atLeast"/>
        <w:rPr>
          <w:rFonts w:ascii="Arial" w:hAnsi="Arial" w:cs="Arial"/>
          <w:sz w:val="20"/>
        </w:rPr>
      </w:pPr>
    </w:p>
    <w:p w:rsidR="00DF710B" w:rsidRPr="009D201D" w:rsidRDefault="00DF710B" w:rsidP="00C2036B">
      <w:pPr>
        <w:pStyle w:val="Nadpis1"/>
        <w:numPr>
          <w:ilvl w:val="0"/>
          <w:numId w:val="22"/>
        </w:numPr>
        <w:spacing w:line="280" w:lineRule="atLeast"/>
        <w:rPr>
          <w:rFonts w:ascii="Arial" w:hAnsi="Arial" w:cs="Arial"/>
          <w:sz w:val="22"/>
        </w:rPr>
      </w:pPr>
      <w:r w:rsidRPr="009D201D">
        <w:rPr>
          <w:rFonts w:ascii="Arial" w:hAnsi="Arial" w:cs="Arial"/>
          <w:sz w:val="22"/>
        </w:rPr>
        <w:t>PŘEDÁNÍ A PŘEVZETÍ MÍSTA URČENÉHO K PLNĚNÍ DODÁVKY (STANOVIŠTĚ)</w:t>
      </w:r>
    </w:p>
    <w:p w:rsidR="00DF710B" w:rsidRPr="009D201D" w:rsidRDefault="00DF710B" w:rsidP="00C2036B">
      <w:pPr>
        <w:pStyle w:val="Nadpis2"/>
        <w:numPr>
          <w:ilvl w:val="1"/>
          <w:numId w:val="19"/>
        </w:numPr>
        <w:tabs>
          <w:tab w:val="clear" w:pos="360"/>
          <w:tab w:val="num" w:pos="709"/>
        </w:tabs>
        <w:spacing w:line="280" w:lineRule="atLeast"/>
        <w:ind w:left="709" w:hanging="709"/>
        <w:rPr>
          <w:rFonts w:ascii="Arial" w:hAnsi="Arial" w:cs="Arial"/>
          <w:sz w:val="20"/>
        </w:rPr>
      </w:pPr>
      <w:r w:rsidRPr="001D0825">
        <w:rPr>
          <w:rFonts w:ascii="Arial" w:hAnsi="Arial" w:cs="Arial"/>
          <w:sz w:val="20"/>
        </w:rPr>
        <w:t>Místem plnění jsou prostory kupujícího, jím určené v areálu Univerz</w:t>
      </w:r>
      <w:r>
        <w:rPr>
          <w:rFonts w:ascii="Arial" w:hAnsi="Arial" w:cs="Arial"/>
          <w:sz w:val="20"/>
        </w:rPr>
        <w:t>itního kampusu Bohunice v pavilonech</w:t>
      </w:r>
      <w:r w:rsidRPr="001D0825">
        <w:rPr>
          <w:rFonts w:ascii="Arial" w:hAnsi="Arial" w:cs="Arial"/>
          <w:sz w:val="20"/>
        </w:rPr>
        <w:t xml:space="preserve"> Přírodovědecké fakulty Masarykovy univerzity na ulici Kamenice v Brně. Kupující je</w:t>
      </w:r>
      <w:r w:rsidRPr="009D201D">
        <w:rPr>
          <w:rFonts w:ascii="Arial" w:hAnsi="Arial" w:cs="Arial"/>
          <w:sz w:val="20"/>
        </w:rPr>
        <w:t xml:space="preserve"> povinen Prodávajícímu nejpozději do 3 pracovních dnů po obdržení jeho písemné výzvy umožnit zahájení instalace a zkoušek přístrojů předáním vymezeného prostoru k provedení dodávky (dále jen „Stanoviště“), nebude-li mezi Kupujícím a Prodávajícím dohodnut jiný termín předání Stanoviště. Při předání Stanoviště seznámí Kupující Prodávajícího s následujícími informacemi:</w:t>
      </w:r>
    </w:p>
    <w:p w:rsidR="00DF710B" w:rsidRPr="009D201D" w:rsidRDefault="00DF710B" w:rsidP="00C2036B">
      <w:pPr>
        <w:pStyle w:val="Nadpis3"/>
        <w:numPr>
          <w:ilvl w:val="2"/>
          <w:numId w:val="22"/>
        </w:numPr>
        <w:tabs>
          <w:tab w:val="clear" w:pos="2160"/>
          <w:tab w:val="num" w:pos="1985"/>
        </w:tabs>
        <w:spacing w:line="280" w:lineRule="atLeast"/>
        <w:ind w:left="1985" w:hanging="567"/>
        <w:rPr>
          <w:rFonts w:ascii="Arial" w:hAnsi="Arial" w:cs="Arial"/>
          <w:sz w:val="20"/>
        </w:rPr>
      </w:pPr>
      <w:r w:rsidRPr="009D201D">
        <w:rPr>
          <w:rFonts w:ascii="Arial" w:hAnsi="Arial" w:cs="Arial"/>
          <w:sz w:val="20"/>
        </w:rPr>
        <w:t>přípustné přístupové cesty pro dopravu zboží na místo plnění,</w:t>
      </w:r>
    </w:p>
    <w:p w:rsidR="00DF710B" w:rsidRPr="009D201D" w:rsidRDefault="00DF710B" w:rsidP="00C2036B">
      <w:pPr>
        <w:pStyle w:val="Nadpis3"/>
        <w:numPr>
          <w:ilvl w:val="2"/>
          <w:numId w:val="22"/>
        </w:numPr>
        <w:tabs>
          <w:tab w:val="clear" w:pos="2160"/>
          <w:tab w:val="num" w:pos="1985"/>
        </w:tabs>
        <w:spacing w:line="280" w:lineRule="atLeast"/>
        <w:ind w:left="1985" w:hanging="567"/>
        <w:rPr>
          <w:rFonts w:ascii="Arial" w:hAnsi="Arial" w:cs="Arial"/>
          <w:sz w:val="20"/>
        </w:rPr>
      </w:pPr>
      <w:r w:rsidRPr="009D201D">
        <w:rPr>
          <w:rFonts w:ascii="Arial" w:hAnsi="Arial" w:cs="Arial"/>
          <w:sz w:val="20"/>
        </w:rPr>
        <w:t xml:space="preserve">body pro napojení zařízení dodávaných v rámci dodávky na rozvody elektřiny, tepla, demineralizované vody, vody, vzduchotechniky či jiných médií, jsou-li tyto energie či média k provozu zboží potřebné, s uvedením maximálně přípustných odběrů v jednotlivých odběrových místech </w:t>
      </w:r>
    </w:p>
    <w:p w:rsidR="00DF710B" w:rsidRPr="009D201D" w:rsidRDefault="00DF710B" w:rsidP="00C2036B">
      <w:pPr>
        <w:pStyle w:val="Nadpis3"/>
        <w:numPr>
          <w:ilvl w:val="2"/>
          <w:numId w:val="22"/>
        </w:numPr>
        <w:tabs>
          <w:tab w:val="clear" w:pos="2160"/>
          <w:tab w:val="num" w:pos="1985"/>
        </w:tabs>
        <w:spacing w:line="280" w:lineRule="atLeast"/>
        <w:ind w:left="1985" w:hanging="567"/>
        <w:rPr>
          <w:rFonts w:ascii="Arial" w:hAnsi="Arial" w:cs="Arial"/>
          <w:sz w:val="20"/>
        </w:rPr>
      </w:pPr>
      <w:r w:rsidRPr="009D201D">
        <w:rPr>
          <w:rFonts w:ascii="Arial" w:hAnsi="Arial" w:cs="Arial"/>
          <w:sz w:val="20"/>
        </w:rPr>
        <w:t xml:space="preserve">provozní řád </w:t>
      </w:r>
    </w:p>
    <w:p w:rsidR="00DF710B" w:rsidRPr="009D201D" w:rsidRDefault="00DF710B" w:rsidP="00C2036B">
      <w:pPr>
        <w:tabs>
          <w:tab w:val="num" w:pos="709"/>
        </w:tabs>
        <w:spacing w:before="120" w:line="280" w:lineRule="atLeast"/>
        <w:rPr>
          <w:rFonts w:ascii="Arial" w:hAnsi="Arial" w:cs="Arial"/>
          <w:sz w:val="20"/>
        </w:rPr>
      </w:pPr>
      <w:r w:rsidRPr="009D201D">
        <w:rPr>
          <w:rFonts w:ascii="Arial" w:hAnsi="Arial" w:cs="Arial"/>
          <w:sz w:val="20"/>
        </w:rPr>
        <w:t xml:space="preserve">Prodávající může o tyto informace požádat před předáním Stanoviště – učiní-li tak, sdělí mu je Kupující do 3 pracovních dnů po obdržení jeho žádosti. </w:t>
      </w:r>
    </w:p>
    <w:p w:rsidR="00DF710B" w:rsidRPr="009D201D" w:rsidRDefault="00DF710B" w:rsidP="00C2036B">
      <w:pPr>
        <w:spacing w:line="280" w:lineRule="atLeast"/>
        <w:rPr>
          <w:rFonts w:ascii="Arial" w:hAnsi="Arial" w:cs="Arial"/>
          <w:sz w:val="20"/>
        </w:rPr>
      </w:pPr>
    </w:p>
    <w:p w:rsidR="00DF710B" w:rsidRPr="009D201D" w:rsidRDefault="00DF710B" w:rsidP="00C2036B">
      <w:pPr>
        <w:pStyle w:val="Nadpis1"/>
        <w:numPr>
          <w:ilvl w:val="0"/>
          <w:numId w:val="21"/>
        </w:numPr>
        <w:spacing w:line="280" w:lineRule="atLeast"/>
        <w:rPr>
          <w:rFonts w:ascii="Arial" w:hAnsi="Arial" w:cs="Arial"/>
          <w:sz w:val="22"/>
        </w:rPr>
      </w:pPr>
      <w:r w:rsidRPr="009D201D">
        <w:rPr>
          <w:rFonts w:ascii="Arial" w:hAnsi="Arial" w:cs="Arial"/>
          <w:sz w:val="22"/>
        </w:rPr>
        <w:t xml:space="preserve">DALŠÍ PODMÍNKY </w:t>
      </w:r>
    </w:p>
    <w:p w:rsidR="00DF710B" w:rsidRPr="009D201D" w:rsidRDefault="00DF710B" w:rsidP="00C2036B">
      <w:pPr>
        <w:spacing w:line="280" w:lineRule="atLeast"/>
        <w:rPr>
          <w:rFonts w:ascii="Arial" w:hAnsi="Arial" w:cs="Arial"/>
          <w:sz w:val="20"/>
          <w:lang w:eastAsia="cs-CZ"/>
        </w:rPr>
      </w:pPr>
    </w:p>
    <w:p w:rsidR="00DF710B" w:rsidRPr="009D201D" w:rsidRDefault="00DF710B" w:rsidP="00C2036B">
      <w:pPr>
        <w:spacing w:line="280" w:lineRule="atLeast"/>
        <w:rPr>
          <w:rFonts w:ascii="Arial" w:hAnsi="Arial" w:cs="Arial"/>
          <w:b/>
          <w:bCs/>
          <w:sz w:val="20"/>
        </w:rPr>
      </w:pPr>
      <w:r w:rsidRPr="009D201D">
        <w:rPr>
          <w:rFonts w:ascii="Arial" w:hAnsi="Arial" w:cs="Arial"/>
          <w:b/>
          <w:bCs/>
          <w:sz w:val="20"/>
        </w:rPr>
        <w:t>Pokyny Kupujícího</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w:t>
      </w:r>
      <w:r w:rsidRPr="009D201D">
        <w:rPr>
          <w:rFonts w:ascii="Arial" w:hAnsi="Arial" w:cs="Arial"/>
          <w:sz w:val="20"/>
        </w:rPr>
        <w:tab/>
        <w:t>Při provádění dodávky postupuje Prodávající samostatně. Prodávající se však zavazuje respektovat veškeré pokyny Kupujícího, týkající se realizace předmětné dodávky a upozorňující na možné porušování smluvních povinností Prodávajícího.</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w:t>
      </w:r>
      <w:r w:rsidRPr="009D201D">
        <w:rPr>
          <w:rFonts w:ascii="Arial" w:hAnsi="Arial" w:cs="Arial"/>
          <w:sz w:val="20"/>
        </w:rPr>
        <w:tab/>
        <w:t>Prodávající je povinen upozornit Kupujícího bez zbytečného odkladu na nevhodnou povahu věcí převzatých od Kupujícího nebo pokynů daných mu Kupujícím k provedení dodávky, jestliže Prodávající mohl tuto nevhodnost zjistit při vynaložení odborné péče.</w:t>
      </w:r>
    </w:p>
    <w:p w:rsidR="00DF710B" w:rsidRPr="009D201D" w:rsidRDefault="00DF710B" w:rsidP="00C2036B">
      <w:pPr>
        <w:spacing w:line="280" w:lineRule="atLeast"/>
        <w:rPr>
          <w:rFonts w:ascii="Arial" w:hAnsi="Arial" w:cs="Arial"/>
          <w:sz w:val="20"/>
        </w:rPr>
      </w:pPr>
    </w:p>
    <w:p w:rsidR="00DF710B" w:rsidRPr="009D201D" w:rsidRDefault="00DF710B" w:rsidP="00C2036B">
      <w:pPr>
        <w:spacing w:line="280" w:lineRule="atLeast"/>
        <w:rPr>
          <w:rFonts w:ascii="Arial" w:hAnsi="Arial" w:cs="Arial"/>
          <w:b/>
          <w:bCs/>
          <w:sz w:val="20"/>
        </w:rPr>
      </w:pPr>
      <w:r w:rsidRPr="009D201D">
        <w:rPr>
          <w:rFonts w:ascii="Arial" w:hAnsi="Arial" w:cs="Arial"/>
          <w:b/>
          <w:bCs/>
          <w:sz w:val="20"/>
        </w:rPr>
        <w:t>Použité materiály a výrobky</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8.3</w:t>
      </w:r>
      <w:r w:rsidRPr="009D201D">
        <w:rPr>
          <w:rFonts w:ascii="Arial" w:hAnsi="Arial" w:cs="Arial"/>
          <w:sz w:val="20"/>
        </w:rPr>
        <w:tab/>
        <w:t>Věci, které jsou potřebné k provedení dodávky, je povinen opatřit Prodávající, pokud v této Smlouvě není výslovně uvedeno, že je opatří Kupující.</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8.4</w:t>
      </w:r>
      <w:r w:rsidRPr="009D201D">
        <w:rPr>
          <w:rFonts w:ascii="Arial" w:hAnsi="Arial" w:cs="Arial"/>
          <w:sz w:val="20"/>
        </w:rPr>
        <w:tab/>
        <w:t>Prodávající se zavazuje, že k realizaci dodávky použije výhradně nové (nikoli již dříve použité, byť i repasované) součásti a materiály. Prodávající se zavazuje a ručí za to, že při realizaci dodávky nepoužije žádný materiál, o kterém je v době jeho užití známo, že je škodlivý nebo nesplňuje hygienické či ekologické parametry. Stejně tak se Prodávající zavazuje, že k realizaci dodávky nepoužije materiály a dodávky, které nemají požadovanou certifikaci, je-li pro jejich použití certifikace nezbytná podle příslušných předpisů. Pokud Prodávající uvedené závazky nedodrží, je povinen na písemné vyzvání Kupujícího provést okamžitě nápravu a veškeré náklady s tím spojené nese Prodávající.</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 xml:space="preserve">8.5 </w:t>
      </w:r>
      <w:r w:rsidRPr="009D201D">
        <w:rPr>
          <w:rFonts w:ascii="Arial" w:hAnsi="Arial" w:cs="Arial"/>
          <w:sz w:val="20"/>
        </w:rPr>
        <w:tab/>
        <w:t>Prodávající doloží na vyzvání Kupujícího, nejpozději však v Termínu předání a převzetí dodávky soubor certifikátů rozhodujících materiálů a dodávek.</w:t>
      </w:r>
    </w:p>
    <w:p w:rsidR="00DF710B" w:rsidRPr="009D201D" w:rsidRDefault="00DF710B" w:rsidP="00C2036B">
      <w:pPr>
        <w:spacing w:line="280" w:lineRule="atLeast"/>
        <w:rPr>
          <w:rFonts w:ascii="Arial" w:hAnsi="Arial" w:cs="Arial"/>
          <w:sz w:val="20"/>
        </w:rPr>
      </w:pPr>
    </w:p>
    <w:p w:rsidR="00DF710B" w:rsidRPr="009D201D" w:rsidRDefault="00DF710B" w:rsidP="00C2036B">
      <w:pPr>
        <w:spacing w:line="280" w:lineRule="atLeast"/>
        <w:rPr>
          <w:rFonts w:ascii="Arial" w:hAnsi="Arial" w:cs="Arial"/>
          <w:b/>
          <w:bCs/>
          <w:sz w:val="20"/>
        </w:rPr>
      </w:pPr>
      <w:r w:rsidRPr="009D201D">
        <w:rPr>
          <w:rFonts w:ascii="Arial" w:hAnsi="Arial" w:cs="Arial"/>
          <w:b/>
          <w:bCs/>
          <w:sz w:val="20"/>
        </w:rPr>
        <w:t xml:space="preserve">Instalace </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8.6</w:t>
      </w:r>
      <w:r w:rsidRPr="009D201D">
        <w:rPr>
          <w:rFonts w:ascii="Arial" w:hAnsi="Arial" w:cs="Arial"/>
          <w:sz w:val="20"/>
        </w:rPr>
        <w:tab/>
        <w:t>Prodávající bude v průběhu přípravy dodávky konzultovat navrhovaná napojení zařízení na instalace s Kupujícím. Navržené řešení předloží Prodávající Kupujícímu ke schválení v termínu umožňujícím dokončení dodávek ve sjednaném termínu. Prodávající nesmí zahájit práce na Stanovišti před schválením navrženého řešení Kupujícím.</w:t>
      </w:r>
    </w:p>
    <w:p w:rsidR="00DF710B" w:rsidRPr="009D201D" w:rsidRDefault="00DF710B" w:rsidP="00C2036B">
      <w:pPr>
        <w:spacing w:line="280" w:lineRule="atLeast"/>
        <w:rPr>
          <w:rFonts w:ascii="Arial" w:hAnsi="Arial" w:cs="Arial"/>
          <w:b/>
          <w:bCs/>
          <w:sz w:val="20"/>
        </w:rPr>
      </w:pPr>
    </w:p>
    <w:p w:rsidR="00DF710B" w:rsidRPr="009D201D" w:rsidRDefault="00DF710B" w:rsidP="00C2036B">
      <w:pPr>
        <w:spacing w:line="280" w:lineRule="atLeast"/>
        <w:rPr>
          <w:rFonts w:ascii="Arial" w:hAnsi="Arial" w:cs="Arial"/>
          <w:b/>
          <w:bCs/>
          <w:sz w:val="20"/>
        </w:rPr>
      </w:pPr>
      <w:r w:rsidRPr="009D201D">
        <w:rPr>
          <w:rFonts w:ascii="Arial" w:hAnsi="Arial" w:cs="Arial"/>
          <w:b/>
          <w:bCs/>
          <w:sz w:val="20"/>
        </w:rPr>
        <w:t>Kontrola provádění dodávky</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8.7</w:t>
      </w:r>
      <w:r w:rsidRPr="009D201D">
        <w:rPr>
          <w:rFonts w:ascii="Arial" w:hAnsi="Arial" w:cs="Arial"/>
          <w:sz w:val="20"/>
        </w:rPr>
        <w:tab/>
        <w:t>Kupující je oprávněn kontrolovat provádění dodávky. Provádění dodávky v rozporu s povinnostmi Prodávajícího dle této Smlouvy bude považováno za podstatné porušení Smlouvy. Zjistí-li Kupující, že Prodávající provádí dodávku v rozporu se svými povinnostmi, je Kupující oprávněn dožadovat se toho, aby Prodávající odstranil vady vzniklé vadným prováděním a dodávku prováděl řádným způsobem nebo je oprávněn z téhož důvodu od Smlouvy odstoupit.</w:t>
      </w:r>
    </w:p>
    <w:p w:rsidR="00DF710B" w:rsidRPr="009D201D" w:rsidRDefault="00DF710B" w:rsidP="00C2036B">
      <w:pPr>
        <w:spacing w:line="280" w:lineRule="atLeast"/>
        <w:rPr>
          <w:rFonts w:ascii="Arial" w:hAnsi="Arial" w:cs="Arial"/>
          <w:b/>
          <w:bCs/>
          <w:sz w:val="20"/>
        </w:rPr>
      </w:pPr>
    </w:p>
    <w:p w:rsidR="00DF710B" w:rsidRPr="009D201D" w:rsidRDefault="00DF710B" w:rsidP="00C2036B">
      <w:pPr>
        <w:spacing w:line="280" w:lineRule="atLeast"/>
        <w:rPr>
          <w:rFonts w:ascii="Arial" w:hAnsi="Arial" w:cs="Arial"/>
          <w:b/>
          <w:bCs/>
          <w:sz w:val="20"/>
        </w:rPr>
      </w:pPr>
      <w:r w:rsidRPr="009D201D">
        <w:rPr>
          <w:rFonts w:ascii="Arial" w:hAnsi="Arial" w:cs="Arial"/>
          <w:b/>
          <w:bCs/>
          <w:sz w:val="20"/>
        </w:rPr>
        <w:t>Bezpečnost a ochrana zdraví při práci</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8.8</w:t>
      </w:r>
      <w:r w:rsidRPr="009D201D">
        <w:rPr>
          <w:rFonts w:ascii="Arial" w:hAnsi="Arial" w:cs="Arial"/>
          <w:sz w:val="20"/>
        </w:rPr>
        <w:tab/>
        <w:t>Prodávající je povinen zajistit při provádění dodávky dodržení veškerých bezpečnostních, hygienických a ekologických opatření a opatření vedoucích k požární ochraně prováděné dodávky a objektů, v nichž je dodávka plněna, a to v rozsahu a způsobem stanoveným příslušnými předpisy.</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8.9</w:t>
      </w:r>
      <w:r w:rsidRPr="009D201D">
        <w:rPr>
          <w:rFonts w:ascii="Arial" w:hAnsi="Arial" w:cs="Arial"/>
          <w:sz w:val="20"/>
        </w:rPr>
        <w:tab/>
        <w:t xml:space="preserve">Prodávající je povinen provést pro všechny své zaměstnance pracující na instalaci a zkouškách dodávky na místě plnění vstupní školení o bezpečnosti a ochraně zdraví při práci a </w:t>
      </w:r>
      <w:r w:rsidRPr="009D201D">
        <w:rPr>
          <w:rFonts w:ascii="Arial" w:hAnsi="Arial" w:cs="Arial"/>
          <w:sz w:val="20"/>
        </w:rPr>
        <w:lastRenderedPageBreak/>
        <w:t>o požární ochraně. Prodávající je rovněž povinen průběžně znalosti svých zaměstnanců o bezpečnosti a ochraně zdraví při práci a o požární ochraně obnovovat a kontrolovat.</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8. 10</w:t>
      </w:r>
      <w:r w:rsidRPr="009D201D">
        <w:rPr>
          <w:rFonts w:ascii="Arial" w:hAnsi="Arial" w:cs="Arial"/>
          <w:sz w:val="20"/>
        </w:rPr>
        <w:tab/>
        <w:t>Prodávající je povinen zabezpečit provedení vstupního školení o bezpečnosti a ochraně zdraví při práci a o požární ochraně i u svých poddodavatelů.</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8. 11</w:t>
      </w:r>
      <w:r w:rsidRPr="009D201D">
        <w:rPr>
          <w:rFonts w:ascii="Arial" w:hAnsi="Arial" w:cs="Arial"/>
          <w:sz w:val="20"/>
        </w:rPr>
        <w:tab/>
        <w:t>Prodávající v plné míře zodpovídá za bezpečnost a ochranu zdraví všech osob, které se s jeho vědomím zdržují na Stanovišti, a je povinen zabezpečit jejich vybavení ochrannými pracovními pomůckami.</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8. 12</w:t>
      </w:r>
      <w:r w:rsidRPr="009D201D">
        <w:rPr>
          <w:rFonts w:ascii="Arial" w:hAnsi="Arial" w:cs="Arial"/>
          <w:sz w:val="20"/>
        </w:rPr>
        <w:tab/>
        <w:t>Prodávající je povinen provádět v průběhu provádění dodávky vlastní dozor a soustavnou kontrolu nad bezpečností práce a požární ochranou.</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8.13</w:t>
      </w:r>
      <w:r w:rsidRPr="009D201D">
        <w:rPr>
          <w:rFonts w:ascii="Arial" w:hAnsi="Arial" w:cs="Arial"/>
          <w:sz w:val="20"/>
        </w:rPr>
        <w:tab/>
        <w:t>Dojde-li k jakémukoliv úrazu při provádění dodávky na místě plnění nebo při činnostech souvisejících s prováděním dodávky na místě plnění, je Prodávající povinen zabezpečit vyšetření úrazu a sepsání příslušného záznamu. Kupující je povinen poskytnout Prodávajícímu nezbytnou součinnost.</w:t>
      </w:r>
    </w:p>
    <w:p w:rsidR="00DF710B" w:rsidRPr="009D201D" w:rsidRDefault="00DF710B" w:rsidP="00C2036B">
      <w:pPr>
        <w:spacing w:line="280" w:lineRule="atLeast"/>
        <w:ind w:left="0"/>
        <w:rPr>
          <w:rFonts w:ascii="Arial" w:hAnsi="Arial" w:cs="Arial"/>
          <w:b/>
          <w:bCs/>
          <w:sz w:val="20"/>
        </w:rPr>
      </w:pPr>
    </w:p>
    <w:p w:rsidR="00DF710B" w:rsidRPr="009D201D" w:rsidRDefault="00DF710B" w:rsidP="00C2036B">
      <w:pPr>
        <w:spacing w:line="280" w:lineRule="atLeast"/>
        <w:rPr>
          <w:rFonts w:ascii="Arial" w:hAnsi="Arial" w:cs="Arial"/>
          <w:b/>
          <w:bCs/>
          <w:sz w:val="20"/>
        </w:rPr>
      </w:pPr>
      <w:r w:rsidRPr="009D201D">
        <w:rPr>
          <w:rFonts w:ascii="Arial" w:hAnsi="Arial" w:cs="Arial"/>
          <w:b/>
          <w:bCs/>
          <w:sz w:val="20"/>
        </w:rPr>
        <w:t>Škody</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8.14</w:t>
      </w:r>
      <w:r w:rsidRPr="009D201D">
        <w:rPr>
          <w:rFonts w:ascii="Arial" w:hAnsi="Arial" w:cs="Arial"/>
          <w:sz w:val="20"/>
        </w:rPr>
        <w:tab/>
        <w:t>Pokud činností Prodávajícího dojde ke způsobení škody Kupujícímu nebo třetím osobám z titulu opomenutí, nedbalosti nebo neplněním podmínek vyplývajících z právních předpisů, technických nebo jiných norem nebo vyplývajících z této Smlouvy, je Prodávající povinen bez zbytečného odkladu tuto škodu odstranit a není-li to možné, tak nahradit v penězích. Veškeré náklady s tím spojené nese Prodávající.</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8.15</w:t>
      </w:r>
      <w:r w:rsidRPr="009D201D">
        <w:rPr>
          <w:rFonts w:ascii="Arial" w:hAnsi="Arial" w:cs="Arial"/>
          <w:sz w:val="20"/>
        </w:rPr>
        <w:tab/>
        <w:t>Prodávající odpovídá i za škodu způsobenou činností těch, kteří pro něj dodávku provádějí.</w:t>
      </w:r>
    </w:p>
    <w:p w:rsidR="00DF710B" w:rsidRPr="009D201D" w:rsidRDefault="00DF710B" w:rsidP="00C2036B">
      <w:pPr>
        <w:spacing w:line="280" w:lineRule="atLeast"/>
        <w:rPr>
          <w:rFonts w:ascii="Arial" w:hAnsi="Arial" w:cs="Arial"/>
          <w:sz w:val="20"/>
        </w:rPr>
      </w:pPr>
    </w:p>
    <w:p w:rsidR="00DF710B" w:rsidRPr="009D201D" w:rsidRDefault="00DF710B" w:rsidP="00C2036B">
      <w:pPr>
        <w:spacing w:line="280" w:lineRule="atLeast"/>
        <w:rPr>
          <w:rFonts w:ascii="Arial" w:hAnsi="Arial" w:cs="Arial"/>
          <w:b/>
          <w:bCs/>
          <w:sz w:val="20"/>
        </w:rPr>
      </w:pPr>
      <w:r w:rsidRPr="009D201D">
        <w:rPr>
          <w:rFonts w:ascii="Arial" w:hAnsi="Arial" w:cs="Arial"/>
          <w:b/>
          <w:bCs/>
          <w:sz w:val="20"/>
        </w:rPr>
        <w:t>Možnost pověřit realizací části dodávky jinou osobu</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8.16</w:t>
      </w:r>
      <w:r w:rsidRPr="009D201D">
        <w:rPr>
          <w:rFonts w:ascii="Arial" w:hAnsi="Arial" w:cs="Arial"/>
          <w:sz w:val="20"/>
        </w:rPr>
        <w:tab/>
        <w:t>Prodávající je oprávněn pověřit provedením části dodávky třetí osobu (subdodavatele) pouze s předchozím souhlasem Kupujícího. V tomto případě však Prodávající odpovídá za činnost subdodavatele tak, jako by dodávku prováděl sám.</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8.17</w:t>
      </w:r>
      <w:r w:rsidRPr="009D201D">
        <w:rPr>
          <w:rFonts w:ascii="Arial" w:hAnsi="Arial" w:cs="Arial"/>
          <w:sz w:val="20"/>
        </w:rPr>
        <w:tab/>
        <w:t>Prodávající je povinen zabezpečit ve svých subdodavatelských smlouvách splnění všech povinností vyplývajících Prodávajícímu ze Smlouvy.</w:t>
      </w:r>
    </w:p>
    <w:p w:rsidR="00DF710B" w:rsidRPr="009D201D" w:rsidRDefault="00DF710B" w:rsidP="00C2036B">
      <w:pPr>
        <w:spacing w:line="280" w:lineRule="atLeast"/>
        <w:rPr>
          <w:rFonts w:ascii="Arial" w:hAnsi="Arial" w:cs="Arial"/>
          <w:b/>
          <w:bCs/>
          <w:sz w:val="20"/>
        </w:rPr>
      </w:pPr>
    </w:p>
    <w:p w:rsidR="00DF710B" w:rsidRPr="009D201D" w:rsidRDefault="00DF710B" w:rsidP="00C2036B">
      <w:pPr>
        <w:spacing w:line="280" w:lineRule="atLeast"/>
        <w:rPr>
          <w:rFonts w:ascii="Arial" w:hAnsi="Arial" w:cs="Arial"/>
          <w:b/>
          <w:bCs/>
          <w:sz w:val="20"/>
        </w:rPr>
      </w:pPr>
      <w:r w:rsidRPr="009D201D">
        <w:rPr>
          <w:rFonts w:ascii="Arial" w:hAnsi="Arial" w:cs="Arial"/>
          <w:b/>
          <w:bCs/>
          <w:sz w:val="20"/>
        </w:rPr>
        <w:t>Dodání zařízení</w:t>
      </w:r>
    </w:p>
    <w:p w:rsidR="00DF710B" w:rsidRPr="009D201D" w:rsidRDefault="00DF710B"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Zařízení, které tvoří část předmětu plnění dle čl. 3.1 Smlouvy, převezme kupující po dopravě a jeho umístění na určeném místě v místě plnění. Na žádost prodávajícího kupující převzetí zařízení po dopravě potvrdí. Prodávající je povinen oznámit termín dodání zařízení alespoň tři pracovní dny předem.</w:t>
      </w:r>
    </w:p>
    <w:p w:rsidR="00DF710B" w:rsidRPr="009D201D" w:rsidRDefault="00DF710B"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Kupující je oprávněn přizvat k předání a převzetí zboží i jiné osoby, jejichž účast pokládá za nezbytnou (např. budoucího uživatele dodávky)</w:t>
      </w:r>
    </w:p>
    <w:p w:rsidR="00DF710B" w:rsidRPr="009D201D" w:rsidRDefault="00DF710B"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V případě, že Prodávající oznámí Kupujícímu, že zařízení je připraveno k předání a převzetí a při předávání a jeho přebírání se prokáže, že zařízení nemá vlastnosti sjednané nebo obvyklé, je Prodávající povinen uhradit Kupujícímu veškeré náklady jemu vzniklé v souvislosti s jeho neúspěšným předáním a převzetím. Prodávající nese i náklady na organizaci opakovaného předání.</w:t>
      </w:r>
    </w:p>
    <w:p w:rsidR="00DF710B" w:rsidRPr="009D201D" w:rsidRDefault="00DF710B"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 xml:space="preserve">Kupující není povinen převzít zařízení, které vykazuje vady a nedodělky, byť by samy o sobě ani ve spojení s jinými nebránily jeho řádnému užívání. Nevyužije-li Kupující svého práva </w:t>
      </w:r>
      <w:r w:rsidRPr="009D201D">
        <w:rPr>
          <w:rFonts w:ascii="Arial" w:hAnsi="Arial" w:cs="Arial"/>
          <w:sz w:val="20"/>
        </w:rPr>
        <w:lastRenderedPageBreak/>
        <w:t>nepřevzít zařízení vykazující vady a nedodělky, sestaví Kupující a Prodávající soupis těchto vad a nedodělků včetně způsobu a termínu jejich odstranění. Nedojde-li k dohodě Kupujícího a Prodávajícího o termínu odstranění, musí být vady plnění odstraněny do 5 pracovních dnů ode dne předání a převzetí zařízení.</w:t>
      </w:r>
    </w:p>
    <w:p w:rsidR="00DF710B" w:rsidRPr="009D201D" w:rsidRDefault="00DF710B"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 xml:space="preserve">Okamžikem převzetí zařízení přechází riziko vzniku náhodné škody na zařízení na Kupujícího, ledaže tento prokáže, že nemohl vzniku škody nijak zabránit. </w:t>
      </w:r>
    </w:p>
    <w:p w:rsidR="00DF710B" w:rsidRPr="009D201D" w:rsidRDefault="00DF710B" w:rsidP="00C2036B">
      <w:pPr>
        <w:spacing w:line="280" w:lineRule="atLeast"/>
        <w:rPr>
          <w:rFonts w:ascii="Arial" w:hAnsi="Arial" w:cs="Arial"/>
          <w:b/>
          <w:bCs/>
          <w:sz w:val="20"/>
        </w:rPr>
      </w:pPr>
    </w:p>
    <w:p w:rsidR="00DF710B" w:rsidRPr="009D201D" w:rsidRDefault="00DF710B" w:rsidP="00C2036B">
      <w:pPr>
        <w:spacing w:line="280" w:lineRule="atLeast"/>
        <w:rPr>
          <w:rFonts w:ascii="Arial" w:hAnsi="Arial" w:cs="Arial"/>
          <w:b/>
          <w:bCs/>
          <w:sz w:val="20"/>
        </w:rPr>
      </w:pPr>
      <w:r w:rsidRPr="009D201D">
        <w:rPr>
          <w:rFonts w:ascii="Arial" w:hAnsi="Arial" w:cs="Arial"/>
          <w:b/>
          <w:bCs/>
          <w:sz w:val="20"/>
        </w:rPr>
        <w:t>Zkoušky zařízení</w:t>
      </w:r>
    </w:p>
    <w:p w:rsidR="00DF710B" w:rsidRPr="009D201D" w:rsidRDefault="00DF710B" w:rsidP="00C2036B">
      <w:pPr>
        <w:pStyle w:val="Nadpis2"/>
        <w:numPr>
          <w:ilvl w:val="1"/>
          <w:numId w:val="20"/>
        </w:numPr>
        <w:tabs>
          <w:tab w:val="clear" w:pos="360"/>
          <w:tab w:val="num" w:pos="720"/>
        </w:tabs>
        <w:spacing w:line="280" w:lineRule="atLeast"/>
        <w:ind w:left="720" w:hanging="720"/>
        <w:rPr>
          <w:rFonts w:ascii="Arial" w:hAnsi="Arial" w:cs="Arial"/>
          <w:sz w:val="20"/>
        </w:rPr>
      </w:pPr>
      <w:r w:rsidRPr="009D201D">
        <w:rPr>
          <w:rFonts w:ascii="Arial" w:hAnsi="Arial" w:cs="Arial"/>
          <w:sz w:val="20"/>
        </w:rPr>
        <w:t xml:space="preserve">Prodávající je povinen písemně oznámit Kupujícímu nejpozději 3 pracovní dny předem, že zařízení bude v daném termínu připraveno k zahájení zkoušek zařízení spočívajících v běžném provozu všech dodávaných přístrojů a zařízení po dobu nejméně pěti hodin. V rámci zkoušek ověří Prodávající za účasti Kupujícího všechny funkce dodávaných přístrojů a zařízení včetně jejich řídicích systémů. Každá porucha kteréhokoli z dodávaných přístrojů, pomocných zařízení či řídicího systému vedoucí k nedodržení kteréhokoli z parametrů či kterékoli z vlastností dodávky požadovaných zadávací dokumentací běh zkoušek zastavuje a po odstranění poruchy jsou zkoušky zahajovány znovu od počátku. </w:t>
      </w:r>
    </w:p>
    <w:p w:rsidR="00DF710B" w:rsidRPr="009D201D" w:rsidRDefault="00DF710B" w:rsidP="00C2036B">
      <w:pPr>
        <w:spacing w:line="280" w:lineRule="atLeast"/>
        <w:rPr>
          <w:rFonts w:ascii="Arial" w:hAnsi="Arial" w:cs="Arial"/>
          <w:b/>
          <w:bCs/>
          <w:sz w:val="20"/>
        </w:rPr>
      </w:pPr>
    </w:p>
    <w:p w:rsidR="00DF710B" w:rsidRPr="009D201D" w:rsidRDefault="00DF710B" w:rsidP="00C2036B">
      <w:pPr>
        <w:spacing w:line="280" w:lineRule="atLeast"/>
        <w:rPr>
          <w:rFonts w:ascii="Arial" w:hAnsi="Arial" w:cs="Arial"/>
          <w:sz w:val="20"/>
        </w:rPr>
      </w:pPr>
      <w:r w:rsidRPr="009D201D">
        <w:rPr>
          <w:rFonts w:ascii="Arial" w:hAnsi="Arial" w:cs="Arial"/>
          <w:b/>
          <w:bCs/>
          <w:sz w:val="20"/>
        </w:rPr>
        <w:t>Splnění dodávky</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8.24</w:t>
      </w:r>
      <w:r w:rsidRPr="009D201D">
        <w:rPr>
          <w:rFonts w:ascii="Arial" w:hAnsi="Arial" w:cs="Arial"/>
          <w:sz w:val="20"/>
        </w:rPr>
        <w:tab/>
        <w:t xml:space="preserve">Kupující převezme dodávku po splnění všech povinností prodávajícího dle čl. 3.1 této smlouvy a to v místě plnění. </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8.25</w:t>
      </w:r>
      <w:r w:rsidRPr="009D201D">
        <w:rPr>
          <w:rFonts w:ascii="Arial" w:hAnsi="Arial" w:cs="Arial"/>
          <w:sz w:val="20"/>
        </w:rPr>
        <w:tab/>
        <w:t xml:space="preserve">O úplném splnění dodávky pak sepíší strany protokol o splnění dodávky. </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8.26</w:t>
      </w:r>
      <w:r w:rsidRPr="009D201D">
        <w:rPr>
          <w:rFonts w:ascii="Arial" w:hAnsi="Arial" w:cs="Arial"/>
          <w:sz w:val="20"/>
        </w:rPr>
        <w:tab/>
        <w:t>Povinným obsahem protokolu o splnění dodávky jsou:</w:t>
      </w:r>
    </w:p>
    <w:p w:rsidR="00DF710B" w:rsidRPr="009D201D" w:rsidRDefault="00DF710B"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údaje o Prodávajícím, subdodavatelích a Kupujícím</w:t>
      </w:r>
    </w:p>
    <w:p w:rsidR="00DF710B" w:rsidRPr="009D201D" w:rsidRDefault="00DF710B"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popis jednotlivých plnění, která tvoří dodávku dle čl. 3.1 této smlouvy</w:t>
      </w:r>
    </w:p>
    <w:p w:rsidR="00DF710B" w:rsidRPr="009D201D" w:rsidRDefault="00DF710B"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termín, od kterého počíná běžet záruční lhůta</w:t>
      </w:r>
    </w:p>
    <w:p w:rsidR="00DF710B" w:rsidRPr="009D201D" w:rsidRDefault="00DF710B"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prohlášení Kupujícího, že zboží bylo dodáno, instalováno a uvedeno do provozu, zda došlo k proškolení obsluhy a zda dodávku přejímá nebo nepřejímá</w:t>
      </w:r>
    </w:p>
    <w:p w:rsidR="00DF710B" w:rsidRPr="009D201D" w:rsidRDefault="00DF710B"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datum podpisu protokolu o předání a převzetí dodávky (toto datum je současně datem uskutečnění zdanitelného plnění ve smyslu zákona o dani z přidané hodnoty)</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8.27</w:t>
      </w:r>
      <w:r w:rsidRPr="009D201D">
        <w:rPr>
          <w:rFonts w:ascii="Arial" w:hAnsi="Arial" w:cs="Arial"/>
          <w:sz w:val="20"/>
        </w:rPr>
        <w:tab/>
        <w:t xml:space="preserve">Předáním dodávky stvrzeným podpisem kontaktních osob podle této Smlouvy, přechází na Kupujícího vlastnictví majetku, který tvoří součást dodávky. Do doby splnění dodávky nese nebezpečí vzniku škody na zboží Kupující, pokud neprokáže, že této škodě nemohl nijak zabránit. </w:t>
      </w:r>
    </w:p>
    <w:p w:rsidR="00DF710B" w:rsidRDefault="00DF710B" w:rsidP="00C2036B">
      <w:pPr>
        <w:spacing w:before="240" w:line="280" w:lineRule="atLeast"/>
        <w:ind w:hanging="709"/>
        <w:rPr>
          <w:rFonts w:ascii="Arial" w:hAnsi="Arial" w:cs="Arial"/>
          <w:sz w:val="20"/>
        </w:rPr>
      </w:pPr>
      <w:r w:rsidRPr="009D201D">
        <w:rPr>
          <w:rFonts w:ascii="Arial" w:hAnsi="Arial" w:cs="Arial"/>
          <w:sz w:val="20"/>
        </w:rPr>
        <w:t>8.28</w:t>
      </w:r>
      <w:r w:rsidRPr="009D201D">
        <w:rPr>
          <w:rFonts w:ascii="Arial" w:hAnsi="Arial" w:cs="Arial"/>
          <w:sz w:val="20"/>
        </w:rPr>
        <w:tab/>
        <w:t>Prodávající je povinen zajistit odvoz a likvidaci všech obalů a dalších materiálů použitých při plnění veřejné zakázky, v souladu s ustanoveními zákona 185/2001 Sb., o odpadech a o změně některých dalších zákonů, a dalšími právními předpisy.</w:t>
      </w:r>
    </w:p>
    <w:p w:rsidR="009621E2" w:rsidRPr="00951E01" w:rsidRDefault="009621E2" w:rsidP="009621E2">
      <w:pPr>
        <w:spacing w:before="240" w:line="280" w:lineRule="atLeast"/>
        <w:ind w:hanging="709"/>
        <w:rPr>
          <w:rFonts w:ascii="Arial" w:hAnsi="Arial" w:cs="Arial"/>
          <w:b/>
          <w:sz w:val="20"/>
        </w:rPr>
      </w:pPr>
      <w:r>
        <w:rPr>
          <w:rFonts w:ascii="Arial" w:hAnsi="Arial" w:cs="Arial"/>
          <w:sz w:val="20"/>
        </w:rPr>
        <w:tab/>
      </w:r>
      <w:r w:rsidRPr="00951E01">
        <w:rPr>
          <w:rFonts w:ascii="Arial" w:hAnsi="Arial" w:cs="Arial"/>
          <w:b/>
          <w:sz w:val="20"/>
        </w:rPr>
        <w:t>Kolizní ustanovení</w:t>
      </w:r>
    </w:p>
    <w:p w:rsidR="009621E2" w:rsidRDefault="009621E2" w:rsidP="009621E2">
      <w:pPr>
        <w:spacing w:before="240" w:line="280" w:lineRule="atLeast"/>
        <w:ind w:hanging="709"/>
        <w:rPr>
          <w:rFonts w:ascii="Arial" w:hAnsi="Arial" w:cs="Arial"/>
          <w:sz w:val="20"/>
        </w:rPr>
      </w:pPr>
      <w:r>
        <w:rPr>
          <w:rFonts w:ascii="Arial" w:hAnsi="Arial" w:cs="Arial"/>
          <w:sz w:val="20"/>
        </w:rPr>
        <w:t>8.29</w:t>
      </w:r>
      <w:r>
        <w:rPr>
          <w:rFonts w:ascii="Arial" w:hAnsi="Arial" w:cs="Arial"/>
          <w:sz w:val="20"/>
        </w:rPr>
        <w:tab/>
      </w:r>
      <w:r w:rsidRPr="00951E01">
        <w:rPr>
          <w:rFonts w:ascii="Arial" w:hAnsi="Arial" w:cs="Arial"/>
          <w:sz w:val="20"/>
        </w:rPr>
        <w:t>V případě rozporů mezi obecnými smluvními ustanoveními uvedenými v těle Smlouvy a konkrétními požadavky vztahujícími se k jednotlivým položkám plnění (např. v termínech pro vyřízení reklamace), uvedenými v Příloze č. 1 této Smlouvy, mají přednost specifikace uvedené v Příloze č. 1 Smlouvy.</w:t>
      </w:r>
    </w:p>
    <w:p w:rsidR="00DF710B" w:rsidRPr="009D201D" w:rsidRDefault="00DF710B" w:rsidP="00C2036B">
      <w:pPr>
        <w:spacing w:before="240" w:line="280" w:lineRule="atLeast"/>
        <w:ind w:hanging="709"/>
        <w:rPr>
          <w:rFonts w:ascii="Arial" w:hAnsi="Arial" w:cs="Arial"/>
          <w:sz w:val="20"/>
        </w:rPr>
      </w:pPr>
      <w:bookmarkStart w:id="18" w:name="_GoBack"/>
      <w:bookmarkEnd w:id="18"/>
    </w:p>
    <w:p w:rsidR="00DF710B" w:rsidRPr="009D201D" w:rsidRDefault="00DF710B" w:rsidP="00C2036B">
      <w:pPr>
        <w:spacing w:line="280" w:lineRule="atLeast"/>
        <w:rPr>
          <w:rFonts w:ascii="Arial" w:hAnsi="Arial" w:cs="Arial"/>
          <w:sz w:val="20"/>
        </w:rPr>
      </w:pPr>
    </w:p>
    <w:p w:rsidR="00DF710B" w:rsidRPr="009D201D" w:rsidRDefault="00DF710B"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 xml:space="preserve">ZÁRUKA </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9.1</w:t>
      </w:r>
      <w:r w:rsidRPr="009D201D">
        <w:rPr>
          <w:rFonts w:ascii="Arial" w:hAnsi="Arial" w:cs="Arial"/>
          <w:sz w:val="20"/>
        </w:rPr>
        <w:tab/>
        <w:t xml:space="preserve">Prodávající odpovídá za vady, jež má zboží v době jeho předání, vady zjištěné v období mezi předáním dodávky Kupujícímu a počátkem běhu záruční doby a vady zjištěné v záruční době. Záruční doba na dodávku činí </w:t>
      </w:r>
      <w:r w:rsidRPr="00543EFC">
        <w:rPr>
          <w:rFonts w:ascii="Arial" w:hAnsi="Arial" w:cs="Arial"/>
          <w:b/>
          <w:sz w:val="20"/>
        </w:rPr>
        <w:t>36 měsíců</w:t>
      </w:r>
      <w:r w:rsidRPr="009D201D">
        <w:rPr>
          <w:rFonts w:ascii="Arial" w:hAnsi="Arial" w:cs="Arial"/>
          <w:sz w:val="20"/>
        </w:rPr>
        <w:t xml:space="preserve"> a počíná běžet dnem splnění dodávky. Je-li dodávka Kupujícím převzata s alespoň jednou vadou či nedodělkem, počíná záruční doba běžet až dnem odstranění poslední vady či nedodělku.</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9.2</w:t>
      </w:r>
      <w:r w:rsidRPr="009D201D">
        <w:rPr>
          <w:rFonts w:ascii="Arial" w:hAnsi="Arial" w:cs="Arial"/>
          <w:sz w:val="20"/>
        </w:rPr>
        <w:tab/>
      </w:r>
      <w:r w:rsidRPr="008041CC">
        <w:rPr>
          <w:rFonts w:ascii="Arial" w:hAnsi="Arial" w:cs="Arial"/>
          <w:sz w:val="20"/>
        </w:rPr>
        <w:t>Pro dodávky zařízení, které mají vlastní záruční listy, je záruční doba stanovena v délce tam vyznačené, minimálně však v délce 24 měsíců.</w:t>
      </w:r>
      <w:r w:rsidRPr="009D201D">
        <w:rPr>
          <w:rFonts w:ascii="Arial" w:hAnsi="Arial" w:cs="Arial"/>
          <w:sz w:val="20"/>
        </w:rPr>
        <w:t xml:space="preserve"> </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9.3</w:t>
      </w:r>
      <w:r w:rsidRPr="009D201D">
        <w:rPr>
          <w:rFonts w:ascii="Arial" w:hAnsi="Arial" w:cs="Arial"/>
          <w:sz w:val="20"/>
        </w:rPr>
        <w:tab/>
        <w:t>Požadavek na odstranění vad dodávky, které se projeví v období mezi předáním zboží Kupujícímu a koncem záruční doby, Kupující uplatní u Prodávajícího bez zbytečného odkladu po jejich zjištění, nejpozději poslední den záruční doby, a to písemným oznámením doručeným k rukám odpovědného zástupce Prodávajícího (reklamací). I reklamace odeslaná Kupujícím poslední den záruční doby se považuje za včas uplatněnou. V písemné reklamaci Kupující uvede popis vady nebo informaci o tom, jak se vada projevuje, a způsob, jakým ji požaduje odstranit. Kupující je oprávněn požadovat</w:t>
      </w:r>
    </w:p>
    <w:p w:rsidR="00DF710B" w:rsidRPr="009D201D" w:rsidRDefault="00DF710B"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odstranění vady opravou, je-li vada tímto způsobem odstranitelná</w:t>
      </w:r>
    </w:p>
    <w:p w:rsidR="00DF710B" w:rsidRPr="009D201D" w:rsidRDefault="00DF710B"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odstranění vady dodáním nového plnění, není-li vada opravou odstranitelná</w:t>
      </w:r>
    </w:p>
    <w:p w:rsidR="00DF710B" w:rsidRPr="009D201D" w:rsidRDefault="00DF710B"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přiměřenou slevu ze sjednané ceny</w:t>
      </w:r>
    </w:p>
    <w:p w:rsidR="00DF710B" w:rsidRPr="009D201D" w:rsidRDefault="00DF710B" w:rsidP="00C2036B">
      <w:pPr>
        <w:spacing w:line="280" w:lineRule="atLeast"/>
        <w:rPr>
          <w:rFonts w:ascii="Arial" w:hAnsi="Arial" w:cs="Arial"/>
          <w:sz w:val="20"/>
          <w:lang w:eastAsia="cs-CZ"/>
        </w:rPr>
      </w:pPr>
    </w:p>
    <w:p w:rsidR="00DF710B" w:rsidRPr="009D201D" w:rsidRDefault="00DF710B" w:rsidP="00C2036B">
      <w:pPr>
        <w:pStyle w:val="Nadpis3"/>
        <w:numPr>
          <w:ilvl w:val="0"/>
          <w:numId w:val="0"/>
        </w:numPr>
        <w:spacing w:line="280" w:lineRule="atLeast"/>
        <w:ind w:left="709"/>
        <w:rPr>
          <w:rFonts w:ascii="Arial" w:hAnsi="Arial" w:cs="Arial"/>
          <w:sz w:val="20"/>
        </w:rPr>
      </w:pPr>
      <w:r w:rsidRPr="009D201D">
        <w:rPr>
          <w:rFonts w:ascii="Arial" w:hAnsi="Arial" w:cs="Arial"/>
          <w:sz w:val="20"/>
        </w:rPr>
        <w:t>Kupující je oprávněn vybrat si ten způsob odstranění vady, který mu nejlépe vyhovuje. V případě, že stejná vada vznikne v průběhu záruční doby nejméně potřetí či vznikne-li na dodávce v průběhu záruční doby více než pět vad, má Kupující právo požadovat odstranění vady dodáním nového plnění nebo odstoupit od Smlouvy, i když je poslední vzniklá vada odstranitelná opravou.</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9.4</w:t>
      </w:r>
      <w:r w:rsidRPr="009D201D">
        <w:rPr>
          <w:rFonts w:ascii="Arial" w:hAnsi="Arial" w:cs="Arial"/>
          <w:sz w:val="20"/>
        </w:rPr>
        <w:tab/>
        <w:t xml:space="preserve">Prodávající se zavazuje reklamované vady dodávky bezplatně odstranit. </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9.5</w:t>
      </w:r>
      <w:r w:rsidRPr="009D201D">
        <w:rPr>
          <w:rFonts w:ascii="Arial" w:hAnsi="Arial" w:cs="Arial"/>
          <w:sz w:val="20"/>
        </w:rPr>
        <w:tab/>
        <w:t xml:space="preserve"> V případech, kdy Prodávající reklamaci neuzná, je Prodávající povinen vadu odstranit - v takovém případě Prodávající písemně Kupujícího upozorní, že vzhledem k neuznání reklamace se bude domáhat úhrady nákladů na odstranění vady od Kupujícího. V případě, že Prodávající reklamaci neuzná, může být oprávněnost reklamace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Kupující povinen uhradit Prodávajícímu prokazatelně a účelně vynaložené náklady na odstranění vady.</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9.6</w:t>
      </w:r>
      <w:r w:rsidRPr="009D201D">
        <w:rPr>
          <w:rFonts w:ascii="Arial" w:hAnsi="Arial" w:cs="Arial"/>
          <w:sz w:val="20"/>
        </w:rPr>
        <w:tab/>
        <w:t>Maximální termín pro odstranění vady je 10 pracovních dnů ode dne doručení reklamace, nebylo-li mezi Prodávajícím a Kupujícím dohodnuto jinak.</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9.7</w:t>
      </w:r>
      <w:r w:rsidRPr="009D201D">
        <w:rPr>
          <w:rFonts w:ascii="Arial" w:hAnsi="Arial" w:cs="Arial"/>
          <w:sz w:val="20"/>
        </w:rPr>
        <w:tab/>
        <w:t>Prodávající neodpovídá za vady, které vznikly použitím podkladů a věcí poskytnutých Kupujícím a Prodávající nemohl ani při vynaložení veškeré péče zjistit jejich nevhodnost nebo na ni Kupujícího upozornil, ale ten na jejich použití písemně trval.</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9.8</w:t>
      </w:r>
      <w:r w:rsidRPr="009D201D">
        <w:rPr>
          <w:rFonts w:ascii="Arial" w:hAnsi="Arial" w:cs="Arial"/>
          <w:sz w:val="20"/>
        </w:rPr>
        <w:tab/>
        <w:t xml:space="preserve">Poskytnuté záruky se dále nevztahují na vady způsobené neodborným zacházením, nesprávnou nebo nevhodnou údržbou, nebo nedodržováním předpisů výrobců pro provoz a údržbu zařízení, které Kupující od Prodávajícího převzal při přejímce (např. záruční listy) nebo </w:t>
      </w:r>
      <w:r w:rsidRPr="009D201D">
        <w:rPr>
          <w:rFonts w:ascii="Arial" w:hAnsi="Arial" w:cs="Arial"/>
          <w:sz w:val="20"/>
        </w:rPr>
        <w:lastRenderedPageBreak/>
        <w:t>o kterých Prodávající Kupujícího písemně poučil. Záruka se rovněž nevztahuje na vady způsobené hrubou nedbalostí, nebo úmyslným jednáním.</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9.9</w:t>
      </w:r>
      <w:r w:rsidRPr="009D201D">
        <w:rPr>
          <w:rFonts w:ascii="Arial" w:hAnsi="Arial" w:cs="Arial"/>
          <w:sz w:val="20"/>
        </w:rPr>
        <w:tab/>
        <w:t>V případě, že Prodávající neodstraní vadu ve sjednané lhůtě nebo – nebyla-li tato lhůta sjednána – ve lhůtě dle bodu 9.6 Smlouvy nebo pokud Prodávající odmítne vady odstranit, je Kupující oprávněn vadu odstranit na své náklady a Prodávající je povinen Kupujícímu uhradit náklady vynaložené na odstranění vady, a to do 21 dnů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DF710B" w:rsidRPr="009D201D" w:rsidRDefault="00DF710B" w:rsidP="00C2036B">
      <w:pPr>
        <w:spacing w:line="280" w:lineRule="atLeast"/>
        <w:rPr>
          <w:rFonts w:ascii="Arial" w:hAnsi="Arial" w:cs="Arial"/>
          <w:sz w:val="20"/>
        </w:rPr>
      </w:pPr>
    </w:p>
    <w:p w:rsidR="00DF710B" w:rsidRPr="009D201D" w:rsidRDefault="00DF710B" w:rsidP="00C2036B">
      <w:pPr>
        <w:pStyle w:val="Nadpis1"/>
        <w:numPr>
          <w:ilvl w:val="0"/>
          <w:numId w:val="21"/>
        </w:numPr>
        <w:pBdr>
          <w:left w:val="single" w:sz="4" w:space="11" w:color="auto"/>
        </w:pBdr>
        <w:spacing w:line="280" w:lineRule="atLeast"/>
        <w:ind w:left="709" w:hanging="709"/>
        <w:rPr>
          <w:rFonts w:ascii="Arial" w:hAnsi="Arial" w:cs="Arial"/>
          <w:sz w:val="22"/>
        </w:rPr>
      </w:pPr>
      <w:r w:rsidRPr="009D201D">
        <w:rPr>
          <w:rFonts w:ascii="Arial" w:hAnsi="Arial" w:cs="Arial"/>
          <w:sz w:val="22"/>
        </w:rPr>
        <w:t>ZÁRUČNÍ SERVIS</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10.1</w:t>
      </w:r>
      <w:r w:rsidRPr="009D201D">
        <w:rPr>
          <w:rFonts w:ascii="Arial" w:hAnsi="Arial" w:cs="Arial"/>
          <w:sz w:val="20"/>
        </w:rPr>
        <w:tab/>
        <w:t xml:space="preserve">Prodávající je povinen v průběhu záruční doby provádět bezplatně veškeré servisní úkony, jejichž provedením podmiňuje platnost záruky. </w:t>
      </w:r>
    </w:p>
    <w:p w:rsidR="00DF710B" w:rsidRPr="009D201D" w:rsidRDefault="00DF710B" w:rsidP="00C2036B">
      <w:pPr>
        <w:spacing w:line="280" w:lineRule="atLeast"/>
        <w:rPr>
          <w:rFonts w:ascii="Arial" w:hAnsi="Arial" w:cs="Arial"/>
          <w:sz w:val="20"/>
        </w:rPr>
      </w:pPr>
    </w:p>
    <w:p w:rsidR="00DF710B" w:rsidRPr="009D201D" w:rsidRDefault="00DF710B" w:rsidP="00C2036B">
      <w:pPr>
        <w:pStyle w:val="Nadpis1"/>
        <w:numPr>
          <w:ilvl w:val="0"/>
          <w:numId w:val="21"/>
        </w:numPr>
        <w:spacing w:line="280" w:lineRule="atLeast"/>
        <w:ind w:left="567" w:hanging="709"/>
        <w:rPr>
          <w:rFonts w:ascii="Arial" w:hAnsi="Arial" w:cs="Arial"/>
          <w:sz w:val="22"/>
        </w:rPr>
      </w:pPr>
      <w:r w:rsidRPr="009D201D">
        <w:rPr>
          <w:rFonts w:ascii="Arial" w:hAnsi="Arial" w:cs="Arial"/>
          <w:sz w:val="22"/>
        </w:rPr>
        <w:t>SMLUVNÍ POKUTY A NÁHRADA ŠKODY</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11.1</w:t>
      </w:r>
      <w:r w:rsidRPr="009D201D">
        <w:rPr>
          <w:rFonts w:ascii="Arial" w:hAnsi="Arial" w:cs="Arial"/>
          <w:sz w:val="20"/>
        </w:rPr>
        <w:tab/>
        <w:t xml:space="preserve">Pokud bude Prodávající v prodlení s realizací plnění, je Kupující oprávněn účtovat Prodávajícímu smluvní pokutu </w:t>
      </w:r>
      <w:r w:rsidRPr="00F65411">
        <w:rPr>
          <w:rFonts w:ascii="Arial" w:hAnsi="Arial" w:cs="Arial"/>
          <w:b/>
          <w:sz w:val="20"/>
        </w:rPr>
        <w:t>ve výši 0,05% z Kupní ceny</w:t>
      </w:r>
      <w:r w:rsidRPr="009D201D">
        <w:rPr>
          <w:rFonts w:ascii="Arial" w:hAnsi="Arial" w:cs="Arial"/>
          <w:sz w:val="20"/>
        </w:rPr>
        <w:t xml:space="preserve"> (včetně DPH) za každý i započatý den prodlení.</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11.2</w:t>
      </w:r>
      <w:r w:rsidRPr="009D201D">
        <w:rPr>
          <w:rFonts w:ascii="Arial" w:hAnsi="Arial" w:cs="Arial"/>
          <w:sz w:val="20"/>
        </w:rPr>
        <w:tab/>
        <w:t xml:space="preserve">Pokud prodlení Prodávajícího proti Termínu předání a převzetí dodávky sjednanému dle Smlouvy přesáhne 14 dnů, je Kupujícímu oprávněn Prodávajícímu účtovat ještě další smluvní pokutu </w:t>
      </w:r>
      <w:r w:rsidRPr="00F65411">
        <w:rPr>
          <w:rFonts w:ascii="Arial" w:hAnsi="Arial" w:cs="Arial"/>
          <w:b/>
          <w:sz w:val="20"/>
        </w:rPr>
        <w:t>ve výši 0,1% z Kupní ceny</w:t>
      </w:r>
      <w:r w:rsidRPr="009D201D">
        <w:rPr>
          <w:rFonts w:ascii="Arial" w:hAnsi="Arial" w:cs="Arial"/>
          <w:sz w:val="20"/>
        </w:rPr>
        <w:t xml:space="preserve"> (včetně DPH) za 15tý a každý další i započatý den prodlení.</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11.3</w:t>
      </w:r>
      <w:r w:rsidRPr="009D201D">
        <w:rPr>
          <w:rFonts w:ascii="Arial" w:hAnsi="Arial" w:cs="Arial"/>
          <w:sz w:val="20"/>
        </w:rPr>
        <w:tab/>
        <w:t>Pokud Prodávající neodstraní vadu či nedodělek uvedený v zápise o předání a převzetí dodávky v termínu uvedeném v zápise o předání a převzetí dodávky (nebo do 5 kalendářních dnů od Termínu předání a převzetí dodávky, není-li termín odstranění vady či nedodělku v zápise o předání a převzetí dodávky uveden), je Kupujícímu oprávněn Prodávajícímu účtovat smluvní pokutu ve výši 2.000,- Kč za každou vadu či nedodělek, u nichž je v prodlení za každý den prodlení.</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11.4</w:t>
      </w:r>
      <w:r w:rsidRPr="009D201D">
        <w:rPr>
          <w:rFonts w:ascii="Arial" w:hAnsi="Arial" w:cs="Arial"/>
          <w:sz w:val="20"/>
        </w:rPr>
        <w:tab/>
        <w:t>Pokud Prodávající neodstraní reklamovanou vadu ve sjednané lhůtě nebo – nebyla-li tato lhůta sjednána – ve lhůtě dle bodu 9.6 Smlouvy, je Kupující oprávněn účtovat Prodávajícímu smluvní pokutu ve výši 500,-Kč za každou reklamovanou vadu, u níž je Prodávající v prodlení, za každý den prodlení.</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11.5</w:t>
      </w:r>
      <w:r w:rsidRPr="009D201D">
        <w:rPr>
          <w:rFonts w:ascii="Arial" w:hAnsi="Arial" w:cs="Arial"/>
          <w:sz w:val="20"/>
        </w:rPr>
        <w:tab/>
        <w:t>Pokud Prodávající nevyklidí Stanoviště ve sjednaném termínu, nejpozději však ve lhůtě do 5 kalendářních dnů od Termínu předání a převzetí dodávky, je Kupující oprávněn prodávajícímu účtovat smluvní pokutu ve výši 2.000,-Kč za každý i započatý den prodlení.</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11.6</w:t>
      </w:r>
      <w:r w:rsidRPr="009D201D">
        <w:rPr>
          <w:rFonts w:ascii="Arial" w:hAnsi="Arial" w:cs="Arial"/>
          <w:sz w:val="20"/>
        </w:rPr>
        <w:tab/>
        <w:t xml:space="preserve">Pokud bude Kupující v prodlení s úhradou faktury proti sjednanému termínu a neprokáže, že toto prodlení bylo způsobeno opožděným uvolněním prostředků státního rozpočtu, je Prodávající oprávněn účtovat Kupujícímu úrok z prodlení </w:t>
      </w:r>
      <w:r w:rsidRPr="00F65411">
        <w:rPr>
          <w:rFonts w:ascii="Arial" w:hAnsi="Arial" w:cs="Arial"/>
          <w:b/>
          <w:sz w:val="20"/>
        </w:rPr>
        <w:t>ve výši 0,05% z dlužné částky</w:t>
      </w:r>
      <w:r w:rsidRPr="009D201D">
        <w:rPr>
          <w:rFonts w:ascii="Arial" w:hAnsi="Arial" w:cs="Arial"/>
          <w:sz w:val="20"/>
        </w:rPr>
        <w:t xml:space="preserve"> za každý i započatý den prodlení.</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11.7</w:t>
      </w:r>
      <w:r w:rsidRPr="009D201D">
        <w:rPr>
          <w:rFonts w:ascii="Arial" w:hAnsi="Arial" w:cs="Arial"/>
          <w:sz w:val="20"/>
        </w:rPr>
        <w:tab/>
        <w:t>V případě, že Prodávající poruší závažným způsobem předpisy BOZP nebo provozní řád a jiné instrukce Kupujícího, nebo jinou povinnost dle této smlouvy je Kupující oprávněn účtovat Prodávajícímu smluvní pokutu ve výši:</w:t>
      </w:r>
    </w:p>
    <w:p w:rsidR="00DF710B" w:rsidRPr="009D201D" w:rsidRDefault="00DF710B" w:rsidP="00C2036B">
      <w:pPr>
        <w:pStyle w:val="Nadpis4"/>
        <w:spacing w:line="280" w:lineRule="atLeast"/>
        <w:ind w:left="1985" w:hanging="567"/>
        <w:rPr>
          <w:rFonts w:ascii="Arial" w:hAnsi="Arial" w:cs="Arial"/>
          <w:sz w:val="20"/>
        </w:rPr>
      </w:pPr>
      <w:r w:rsidRPr="009D201D">
        <w:rPr>
          <w:rFonts w:ascii="Arial" w:hAnsi="Arial" w:cs="Arial"/>
          <w:sz w:val="20"/>
        </w:rPr>
        <w:t>5.000,- Kč</w:t>
      </w:r>
      <w:r w:rsidRPr="009D201D">
        <w:rPr>
          <w:rFonts w:ascii="Arial" w:hAnsi="Arial" w:cs="Arial"/>
          <w:sz w:val="20"/>
        </w:rPr>
        <w:tab/>
        <w:t xml:space="preserve">pokud bylo nutno zastavit práce z důvodu přímého ohrožení životů pracovníků (např. závady na zdvihacích zařízeních, životu nebezpečné </w:t>
      </w:r>
      <w:r w:rsidRPr="009D201D">
        <w:rPr>
          <w:rFonts w:ascii="Arial" w:hAnsi="Arial" w:cs="Arial"/>
          <w:sz w:val="20"/>
        </w:rPr>
        <w:lastRenderedPageBreak/>
        <w:t xml:space="preserve">elektrické instalace apod.) nebo pokud Prodávající poškozuje zařízení sloužící k zajištění bezpečnosti (odstranění zábradlí, krytů otvorů apod.) </w:t>
      </w:r>
    </w:p>
    <w:p w:rsidR="00DF710B" w:rsidRPr="009D201D" w:rsidRDefault="00DF710B" w:rsidP="00C2036B">
      <w:pPr>
        <w:pStyle w:val="Nadpis4"/>
        <w:spacing w:line="280" w:lineRule="atLeast"/>
        <w:ind w:left="1985" w:hanging="567"/>
        <w:rPr>
          <w:rFonts w:ascii="Arial" w:hAnsi="Arial" w:cs="Arial"/>
          <w:sz w:val="20"/>
        </w:rPr>
      </w:pPr>
      <w:r w:rsidRPr="009D201D">
        <w:rPr>
          <w:rFonts w:ascii="Arial" w:hAnsi="Arial" w:cs="Arial"/>
          <w:sz w:val="20"/>
        </w:rPr>
        <w:t>2.000,- Kč</w:t>
      </w:r>
      <w:r w:rsidRPr="009D201D">
        <w:rPr>
          <w:rFonts w:ascii="Arial" w:hAnsi="Arial" w:cs="Arial"/>
          <w:sz w:val="20"/>
        </w:rPr>
        <w:tab/>
        <w:t>pokud je možno závadu odstranit bez zastavení prací ihned nebo ve stanoveném termínu</w:t>
      </w:r>
    </w:p>
    <w:p w:rsidR="00DF710B" w:rsidRPr="009D201D" w:rsidRDefault="00DF710B" w:rsidP="00C2036B">
      <w:pPr>
        <w:pStyle w:val="Nadpis4"/>
        <w:spacing w:line="280" w:lineRule="atLeast"/>
        <w:ind w:left="1985" w:hanging="567"/>
        <w:rPr>
          <w:rFonts w:ascii="Arial" w:hAnsi="Arial" w:cs="Arial"/>
          <w:sz w:val="20"/>
        </w:rPr>
      </w:pPr>
      <w:r w:rsidRPr="009D201D">
        <w:rPr>
          <w:rFonts w:ascii="Arial" w:hAnsi="Arial" w:cs="Arial"/>
          <w:sz w:val="20"/>
        </w:rPr>
        <w:t>500,- Kč</w:t>
      </w:r>
      <w:r w:rsidRPr="009D201D">
        <w:rPr>
          <w:rFonts w:ascii="Arial" w:hAnsi="Arial" w:cs="Arial"/>
          <w:sz w:val="20"/>
        </w:rPr>
        <w:tab/>
        <w:t>za každé jednotlivé porušení předpisů BOZP nebo provozního řádu pracovníkem Prodávajícího (např. nepoužívání předepsaných osobních ochranných prostředků apod.)</w:t>
      </w:r>
    </w:p>
    <w:p w:rsidR="00DF710B" w:rsidRPr="009D201D" w:rsidRDefault="00DF710B" w:rsidP="00C2036B">
      <w:pPr>
        <w:pStyle w:val="Nadpis4"/>
        <w:spacing w:line="280" w:lineRule="atLeast"/>
        <w:ind w:left="1985" w:hanging="567"/>
        <w:rPr>
          <w:rFonts w:ascii="Arial" w:hAnsi="Arial" w:cs="Arial"/>
          <w:sz w:val="20"/>
        </w:rPr>
      </w:pPr>
      <w:r w:rsidRPr="009D201D">
        <w:rPr>
          <w:rFonts w:ascii="Arial" w:hAnsi="Arial" w:cs="Arial"/>
          <w:sz w:val="20"/>
        </w:rPr>
        <w:t>2.000,- Kč za nesplnění povinnosti dle čl. 8.26 této smlouvy, nebo</w:t>
      </w:r>
      <w:r w:rsidRPr="009D201D">
        <w:rPr>
          <w:rFonts w:ascii="Arial" w:hAnsi="Arial" w:cs="Arial"/>
          <w:sz w:val="20"/>
        </w:rPr>
        <w:tab/>
        <w:t>za každý započatý den prodlení s odstraněním závady ohrožujících bezpečnost práce počínaje dnem upozornění na závadu až do jejího odstranění</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11.8</w:t>
      </w:r>
      <w:r w:rsidRPr="009D201D">
        <w:rPr>
          <w:rFonts w:ascii="Arial" w:hAnsi="Arial" w:cs="Arial"/>
          <w:sz w:val="20"/>
        </w:rPr>
        <w:tab/>
        <w:t>Strana povinná je povinna uhradit vyúčtované sankce nejpozději do 14 dnů od dne obdržení příslušného vyúčtování.</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11.9</w:t>
      </w:r>
      <w:r w:rsidRPr="009D201D">
        <w:rPr>
          <w:rFonts w:ascii="Arial" w:hAnsi="Arial" w:cs="Arial"/>
          <w:sz w:val="20"/>
        </w:rPr>
        <w:tab/>
        <w:t>Stejná lhůta se vztahuje i na úhradu úroků z prodlení.</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11.10</w:t>
      </w:r>
      <w:r w:rsidRPr="009D201D">
        <w:rPr>
          <w:rFonts w:ascii="Arial" w:hAnsi="Arial" w:cs="Arial"/>
          <w:sz w:val="20"/>
        </w:rPr>
        <w:tab/>
        <w:t>Zaplacením sankce (smluvní pokuty) není dotčen nárok Kupujícího na náhradu škody způsobené mu porušením povinnosti Prodávajícího, na niž se sankce vztahuje.</w:t>
      </w:r>
    </w:p>
    <w:p w:rsidR="00DF710B" w:rsidRDefault="00DF710B" w:rsidP="00C2036B">
      <w:pPr>
        <w:spacing w:line="280" w:lineRule="atLeast"/>
        <w:rPr>
          <w:rFonts w:ascii="Arial" w:hAnsi="Arial" w:cs="Arial"/>
          <w:sz w:val="20"/>
        </w:rPr>
      </w:pPr>
    </w:p>
    <w:p w:rsidR="00DF710B" w:rsidRDefault="00DF710B" w:rsidP="00C2036B">
      <w:pPr>
        <w:spacing w:line="280" w:lineRule="atLeast"/>
        <w:rPr>
          <w:rFonts w:ascii="Arial" w:hAnsi="Arial" w:cs="Arial"/>
          <w:sz w:val="20"/>
        </w:rPr>
      </w:pPr>
    </w:p>
    <w:p w:rsidR="00DF710B" w:rsidRPr="009D201D" w:rsidRDefault="00DF710B"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UKONČENÍ SMLUVNÍHO VZTAHU</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12.1</w:t>
      </w:r>
      <w:r w:rsidRPr="009D201D">
        <w:rPr>
          <w:rFonts w:ascii="Arial" w:hAnsi="Arial" w:cs="Arial"/>
          <w:sz w:val="20"/>
        </w:rPr>
        <w:tab/>
        <w:t xml:space="preserve">Smluvní vztah založený touto Smlouvou může být ukončen splněním, dohodou Smluvních stran nebo odstoupením. </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12.2</w:t>
      </w:r>
      <w:r w:rsidRPr="009D201D">
        <w:rPr>
          <w:rFonts w:ascii="Arial" w:hAnsi="Arial" w:cs="Arial"/>
          <w:sz w:val="20"/>
        </w:rPr>
        <w:tab/>
        <w:t xml:space="preserve">Kupující je oprávněn od Smlouvy odstoupit v případě </w:t>
      </w:r>
    </w:p>
    <w:p w:rsidR="00DF710B" w:rsidRPr="009D201D" w:rsidRDefault="00DF710B"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dojde k podstatnému porušení povinností uložených Prodávajícímu Smlouvou</w:t>
      </w:r>
    </w:p>
    <w:p w:rsidR="00DF710B" w:rsidRPr="009D201D" w:rsidRDefault="00DF710B"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úpadku prodávajícího.</w:t>
      </w:r>
    </w:p>
    <w:p w:rsidR="00DF710B" w:rsidRPr="009D201D" w:rsidRDefault="00DF710B"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dojde k  nepodstatnému porušení povinností uložených Prodávajícímu Smlouvou, které Prodávající v dodatečně poskytnuté lhůtě neodstraní,</w:t>
      </w:r>
    </w:p>
    <w:p w:rsidR="00DF710B" w:rsidRPr="009D201D" w:rsidRDefault="00DF710B"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Prodávající nebude i přes písemnou výzvu Kupujícího respektovat pokyny Kupujícího,</w:t>
      </w:r>
    </w:p>
    <w:p w:rsidR="00DF710B" w:rsidRPr="009D201D" w:rsidRDefault="00DF710B"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bude pozastaveno nebo ukončeno poskytování finančních prostředků určených ke krytí výdajů plynoucích z realizace Projektu, případně tyto výdaje budou poskytovatelem dotace označeny za nezpůsobilé.</w:t>
      </w:r>
    </w:p>
    <w:p w:rsidR="00DF710B" w:rsidRPr="009D201D" w:rsidRDefault="00DF710B" w:rsidP="00C2036B">
      <w:pPr>
        <w:spacing w:line="280" w:lineRule="atLeast"/>
        <w:rPr>
          <w:rFonts w:ascii="Arial" w:hAnsi="Arial" w:cs="Arial"/>
          <w:sz w:val="20"/>
          <w:lang w:eastAsia="cs-CZ"/>
        </w:rPr>
      </w:pPr>
    </w:p>
    <w:p w:rsidR="00DF710B" w:rsidRPr="009D201D" w:rsidRDefault="00DF710B" w:rsidP="00C2036B">
      <w:pPr>
        <w:spacing w:line="280" w:lineRule="atLeast"/>
        <w:rPr>
          <w:rFonts w:ascii="Arial" w:hAnsi="Arial" w:cs="Arial"/>
          <w:sz w:val="20"/>
        </w:rPr>
      </w:pPr>
      <w:r w:rsidRPr="009D201D">
        <w:rPr>
          <w:rFonts w:ascii="Arial" w:hAnsi="Arial" w:cs="Arial"/>
          <w:sz w:val="20"/>
        </w:rPr>
        <w:t>Smluvní strany se dohodly, že částečně vylučují použití ustanovení § 351 Obchodního zákoníku v případě odstoupení od Smlouvy Kupujícím z důvodu pozastavení nebo ukončení poskytování finančních prostředků určených ke krytí výdajů plynoucích z realizace Projektu. Prodávající v tomto případě nebude po Kupujícím požadovat náhradu škody, která mu v této souvislosti vznikne.</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12.3</w:t>
      </w:r>
      <w:r w:rsidRPr="009D201D">
        <w:rPr>
          <w:rFonts w:ascii="Arial" w:hAnsi="Arial" w:cs="Arial"/>
          <w:sz w:val="20"/>
        </w:rPr>
        <w:tab/>
        <w:t>Prodávající je oprávněn od Smlouvy odstoupit v případě podstatného porušení povinností Kupujícího podle této Smlouvy.</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12.4</w:t>
      </w:r>
      <w:r w:rsidRPr="009D201D">
        <w:rPr>
          <w:rFonts w:ascii="Arial" w:hAnsi="Arial" w:cs="Arial"/>
          <w:sz w:val="20"/>
        </w:rPr>
        <w:tab/>
        <w:t>Účinnost odstoupení od Smlouvy nastává doručením oznámení o odstoupení druhé smluvní straně.</w:t>
      </w:r>
    </w:p>
    <w:p w:rsidR="00DF710B" w:rsidRPr="009D201D" w:rsidRDefault="00DF710B" w:rsidP="00C2036B">
      <w:pPr>
        <w:spacing w:line="280" w:lineRule="atLeast"/>
        <w:rPr>
          <w:rFonts w:ascii="Arial" w:hAnsi="Arial" w:cs="Arial"/>
          <w:sz w:val="20"/>
        </w:rPr>
      </w:pPr>
    </w:p>
    <w:p w:rsidR="00DF710B" w:rsidRPr="009D201D" w:rsidRDefault="00DF710B"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DODATKY A ZMĚNY SMLOUVY</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lastRenderedPageBreak/>
        <w:t>13.1</w:t>
      </w:r>
      <w:r w:rsidRPr="009D201D">
        <w:rPr>
          <w:rFonts w:ascii="Arial" w:hAnsi="Arial" w:cs="Arial"/>
          <w:sz w:val="20"/>
        </w:rPr>
        <w:tab/>
        <w:t>Tuto Smlouvu lze měnit nebo doplnit pouze písemnými průběžně číslovanými smluvními dodatky, jež musí být jako takové označeny a platně signovány oběma smluvními stranami.</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13.2</w:t>
      </w:r>
      <w:r w:rsidRPr="009D201D">
        <w:rPr>
          <w:rFonts w:ascii="Arial" w:hAnsi="Arial" w:cs="Arial"/>
          <w:sz w:val="20"/>
        </w:rPr>
        <w:tab/>
        <w:t>Předloží-li některá ze smluvních stran návrh dodatku ke Smlouvě, je druhá smluvní strana povinna se k návrhu vyjádřit do 15 dnů ode dne následujícího po doručení návrhu dodatku.</w:t>
      </w:r>
    </w:p>
    <w:p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13.3</w:t>
      </w:r>
      <w:r w:rsidRPr="009D201D">
        <w:rPr>
          <w:rFonts w:ascii="Arial" w:hAnsi="Arial" w:cs="Arial"/>
          <w:sz w:val="20"/>
        </w:rPr>
        <w:tab/>
        <w:t>Prodávající je oprávněn převést svoje práva a povinnosti z této Smlouvy na jinou osobu pouze s předchozím písemným souhlasem Kupujícího.</w:t>
      </w:r>
    </w:p>
    <w:p w:rsidR="00DF710B" w:rsidRPr="009D201D" w:rsidRDefault="00DF710B" w:rsidP="00C2036B">
      <w:pPr>
        <w:spacing w:line="280" w:lineRule="atLeast"/>
        <w:rPr>
          <w:rFonts w:ascii="Arial" w:hAnsi="Arial" w:cs="Arial"/>
          <w:sz w:val="20"/>
        </w:rPr>
      </w:pPr>
    </w:p>
    <w:p w:rsidR="00DF710B" w:rsidRPr="009D201D" w:rsidRDefault="00DF710B"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ZÁVĚREČNÁ UJEDNÁNÍ</w:t>
      </w:r>
    </w:p>
    <w:p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14.1</w:t>
      </w:r>
      <w:r w:rsidRPr="009D201D">
        <w:rPr>
          <w:rFonts w:ascii="Arial" w:hAnsi="Arial" w:cs="Arial"/>
          <w:sz w:val="20"/>
        </w:rPr>
        <w:tab/>
        <w:t>Smluvní strany se dohodly dle § 262 zákona č. 513/1991 Sb., obchodní zákoník, v platném znění (obchodní zákoník), že právní vztahy založené touto smlouvou se řídí ustanoveními uvedeného zákona.</w:t>
      </w:r>
    </w:p>
    <w:p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14.2</w:t>
      </w:r>
      <w:r w:rsidRPr="009D201D">
        <w:rPr>
          <w:rFonts w:ascii="Arial" w:hAnsi="Arial" w:cs="Arial"/>
          <w:sz w:val="20"/>
        </w:rPr>
        <w:tab/>
        <w:t xml:space="preserve">Nedílnou součástí Smlouvy jsou její přílohy, a to </w:t>
      </w:r>
    </w:p>
    <w:p w:rsidR="00DF710B" w:rsidRPr="009D201D" w:rsidRDefault="00DF710B" w:rsidP="00C2036B">
      <w:pPr>
        <w:pStyle w:val="Nadpis4"/>
        <w:spacing w:line="280" w:lineRule="atLeast"/>
        <w:ind w:left="1985" w:hanging="567"/>
        <w:rPr>
          <w:rFonts w:ascii="Arial" w:hAnsi="Arial" w:cs="Arial"/>
          <w:sz w:val="20"/>
        </w:rPr>
      </w:pPr>
      <w:r w:rsidRPr="009D201D">
        <w:rPr>
          <w:rFonts w:ascii="Arial" w:hAnsi="Arial" w:cs="Arial"/>
          <w:sz w:val="20"/>
        </w:rPr>
        <w:t>příloha č. 1 - Technická specifikace dodávky,</w:t>
      </w:r>
    </w:p>
    <w:p w:rsidR="00DF710B" w:rsidRPr="009D201D" w:rsidRDefault="00DF710B" w:rsidP="00C2036B">
      <w:pPr>
        <w:pStyle w:val="Nadpis4"/>
        <w:spacing w:line="280" w:lineRule="atLeast"/>
        <w:ind w:left="1985" w:hanging="567"/>
        <w:rPr>
          <w:rFonts w:ascii="Arial" w:hAnsi="Arial" w:cs="Arial"/>
          <w:sz w:val="20"/>
        </w:rPr>
      </w:pPr>
      <w:permStart w:id="1193738688" w:edGrp="everyone"/>
      <w:r w:rsidRPr="009D201D">
        <w:rPr>
          <w:rFonts w:ascii="Arial" w:hAnsi="Arial" w:cs="Arial"/>
          <w:sz w:val="20"/>
        </w:rPr>
        <w:t>příloha č. 2 - smlouva dle § 51 odst. 6 Zákona (v případě sdružení více osob na straně Prodávajícího)</w:t>
      </w:r>
    </w:p>
    <w:permEnd w:id="1193738688"/>
    <w:p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14.3</w:t>
      </w:r>
      <w:r w:rsidRPr="009D201D">
        <w:rPr>
          <w:rFonts w:ascii="Arial" w:hAnsi="Arial" w:cs="Arial"/>
          <w:sz w:val="20"/>
        </w:rPr>
        <w:tab/>
        <w:t>Tato Smlouva je vyhotovena ve čtyřech stejnopisech, z nichž každý má platnost originálu, každá smluvní strana obdrží po dvou z nich.</w:t>
      </w:r>
    </w:p>
    <w:p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14.4</w:t>
      </w:r>
      <w:r w:rsidRPr="009D201D">
        <w:rPr>
          <w:rFonts w:ascii="Arial" w:hAnsi="Arial" w:cs="Arial"/>
          <w:sz w:val="20"/>
        </w:rPr>
        <w:tab/>
        <w:t>Smluvní strany potvrzují, že si tuto Smlouvu před jejím podpisem přečetly a s jejím obsahem souhlasí, že Smlouva představuje úplnou dohodu mezi smluvními stranami a že Smlouva nebyla uzavřena v tísni za nápadně nevýhodných podmínek. Na důkaz toho připojují své podpisy.</w:t>
      </w:r>
    </w:p>
    <w:p w:rsidR="00DF710B" w:rsidRPr="009D201D" w:rsidRDefault="00DF710B" w:rsidP="00C2036B">
      <w:pPr>
        <w:spacing w:line="280" w:lineRule="atLeast"/>
        <w:rPr>
          <w:rFonts w:ascii="Arial" w:hAnsi="Arial" w:cs="Arial"/>
          <w:sz w:val="20"/>
        </w:rPr>
      </w:pPr>
    </w:p>
    <w:p w:rsidR="00DF710B" w:rsidRDefault="00DF710B" w:rsidP="00C2036B">
      <w:pPr>
        <w:spacing w:line="280" w:lineRule="atLeast"/>
        <w:ind w:left="0"/>
        <w:rPr>
          <w:rFonts w:ascii="Arial" w:hAnsi="Arial" w:cs="Arial"/>
          <w:sz w:val="20"/>
        </w:rPr>
      </w:pPr>
    </w:p>
    <w:p w:rsidR="00DF710B" w:rsidRDefault="00DF710B" w:rsidP="00C2036B">
      <w:pPr>
        <w:spacing w:line="280" w:lineRule="atLeast"/>
        <w:ind w:left="0"/>
        <w:rPr>
          <w:rFonts w:ascii="Arial" w:hAnsi="Arial" w:cs="Arial"/>
          <w:sz w:val="20"/>
        </w:rPr>
      </w:pPr>
    </w:p>
    <w:p w:rsidR="00DF710B" w:rsidRDefault="00DF710B" w:rsidP="00C2036B">
      <w:pPr>
        <w:spacing w:line="280" w:lineRule="atLeast"/>
        <w:ind w:left="0"/>
        <w:rPr>
          <w:rFonts w:ascii="Arial" w:hAnsi="Arial" w:cs="Arial"/>
          <w:sz w:val="20"/>
        </w:rPr>
      </w:pPr>
    </w:p>
    <w:p w:rsidR="00DF710B" w:rsidRDefault="00DF710B" w:rsidP="00C2036B">
      <w:pPr>
        <w:spacing w:line="280" w:lineRule="atLeast"/>
        <w:ind w:left="0"/>
        <w:rPr>
          <w:rFonts w:ascii="Arial" w:hAnsi="Arial" w:cs="Arial"/>
          <w:sz w:val="20"/>
        </w:rPr>
      </w:pPr>
    </w:p>
    <w:p w:rsidR="00DF710B" w:rsidRDefault="00DF710B" w:rsidP="00C2036B">
      <w:pPr>
        <w:spacing w:line="280" w:lineRule="atLeast"/>
        <w:ind w:left="0"/>
        <w:rPr>
          <w:rFonts w:ascii="Arial" w:hAnsi="Arial" w:cs="Arial"/>
          <w:sz w:val="20"/>
        </w:rPr>
      </w:pPr>
    </w:p>
    <w:p w:rsidR="00DF710B" w:rsidRPr="009D201D" w:rsidRDefault="00DF710B" w:rsidP="00C2036B">
      <w:pPr>
        <w:spacing w:line="280" w:lineRule="atLeast"/>
        <w:ind w:left="0"/>
        <w:rPr>
          <w:rFonts w:ascii="Arial" w:hAnsi="Arial" w:cs="Arial"/>
          <w:sz w:val="20"/>
        </w:rPr>
      </w:pPr>
    </w:p>
    <w:p w:rsidR="00DF710B" w:rsidRPr="009D201D" w:rsidRDefault="00DF710B" w:rsidP="00C2036B">
      <w:pPr>
        <w:spacing w:line="280" w:lineRule="atLeast"/>
        <w:rPr>
          <w:rFonts w:ascii="Arial" w:hAnsi="Arial" w:cs="Arial"/>
          <w:sz w:val="20"/>
        </w:rPr>
      </w:pPr>
      <w:r w:rsidRPr="009D201D">
        <w:rPr>
          <w:rFonts w:ascii="Arial" w:hAnsi="Arial" w:cs="Arial"/>
          <w:sz w:val="20"/>
        </w:rPr>
        <w:t>Datum:</w:t>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t>Datum:</w:t>
      </w:r>
      <w:r w:rsidRPr="009D201D">
        <w:rPr>
          <w:rFonts w:ascii="Arial" w:hAnsi="Arial" w:cs="Arial"/>
          <w:sz w:val="20"/>
        </w:rPr>
        <w:tab/>
      </w:r>
    </w:p>
    <w:p w:rsidR="00DF710B" w:rsidRPr="009D201D" w:rsidRDefault="00DF710B" w:rsidP="00C2036B">
      <w:pPr>
        <w:spacing w:line="280" w:lineRule="atLeast"/>
        <w:ind w:left="0"/>
        <w:rPr>
          <w:rFonts w:ascii="Arial" w:hAnsi="Arial" w:cs="Arial"/>
          <w:sz w:val="20"/>
        </w:rPr>
      </w:pPr>
    </w:p>
    <w:p w:rsidR="00DF710B" w:rsidRDefault="00DF710B" w:rsidP="00C2036B">
      <w:pPr>
        <w:spacing w:line="280" w:lineRule="atLeast"/>
        <w:rPr>
          <w:rFonts w:ascii="Arial" w:hAnsi="Arial" w:cs="Arial"/>
          <w:sz w:val="20"/>
        </w:rPr>
      </w:pPr>
      <w:r w:rsidRPr="009D201D">
        <w:rPr>
          <w:rFonts w:ascii="Arial" w:hAnsi="Arial" w:cs="Arial"/>
          <w:sz w:val="20"/>
        </w:rPr>
        <w:t>Kupující: Masarykova univerzita</w:t>
      </w:r>
      <w:r>
        <w:rPr>
          <w:rFonts w:ascii="Arial" w:hAnsi="Arial" w:cs="Arial"/>
          <w:sz w:val="20"/>
        </w:rPr>
        <w:t xml:space="preserve">, </w:t>
      </w:r>
      <w:r>
        <w:rPr>
          <w:rFonts w:ascii="Arial" w:hAnsi="Arial" w:cs="Arial"/>
          <w:sz w:val="20"/>
        </w:rPr>
        <w:tab/>
      </w:r>
      <w:r>
        <w:rPr>
          <w:rFonts w:ascii="Arial" w:hAnsi="Arial" w:cs="Arial"/>
          <w:sz w:val="20"/>
        </w:rPr>
        <w:tab/>
      </w:r>
      <w:r w:rsidRPr="009D201D">
        <w:rPr>
          <w:rFonts w:ascii="Arial" w:hAnsi="Arial" w:cs="Arial"/>
          <w:sz w:val="20"/>
        </w:rPr>
        <w:t xml:space="preserve">Prodávající: </w:t>
      </w:r>
      <w:permStart w:id="1396793575" w:edGrp="everyone"/>
      <w:r w:rsidRPr="009D201D">
        <w:rPr>
          <w:rFonts w:ascii="Arial" w:hAnsi="Arial" w:cs="Arial"/>
          <w:sz w:val="20"/>
        </w:rPr>
        <w:fldChar w:fldCharType="begin">
          <w:ffData>
            <w:name w:val="Text18"/>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permEnd w:id="1396793575"/>
    </w:p>
    <w:p w:rsidR="00DF710B" w:rsidRPr="009D201D" w:rsidRDefault="00DF710B" w:rsidP="00C2036B">
      <w:pPr>
        <w:spacing w:line="280" w:lineRule="atLeast"/>
        <w:rPr>
          <w:rFonts w:ascii="Arial" w:hAnsi="Arial" w:cs="Arial"/>
          <w:sz w:val="20"/>
        </w:rPr>
      </w:pPr>
      <w:r>
        <w:rPr>
          <w:rFonts w:ascii="Arial" w:hAnsi="Arial" w:cs="Arial"/>
          <w:sz w:val="20"/>
        </w:rPr>
        <w:t>Přírodovědecká fakulta</w:t>
      </w:r>
      <w:r w:rsidRPr="009D201D">
        <w:rPr>
          <w:rFonts w:ascii="Arial" w:hAnsi="Arial" w:cs="Arial"/>
          <w:sz w:val="20"/>
        </w:rPr>
        <w:tab/>
      </w:r>
    </w:p>
    <w:p w:rsidR="00DF710B" w:rsidRPr="009D201D" w:rsidRDefault="00DF710B" w:rsidP="00C2036B">
      <w:pPr>
        <w:spacing w:line="280" w:lineRule="atLeast"/>
        <w:rPr>
          <w:rFonts w:ascii="Arial" w:hAnsi="Arial" w:cs="Arial"/>
          <w:sz w:val="20"/>
        </w:rPr>
      </w:pPr>
      <w:r w:rsidRPr="009D201D">
        <w:rPr>
          <w:rFonts w:ascii="Arial" w:hAnsi="Arial" w:cs="Arial"/>
          <w:b/>
          <w:bCs/>
          <w:kern w:val="36"/>
          <w:sz w:val="20"/>
          <w:lang w:eastAsia="cs-CZ"/>
        </w:rPr>
        <w:t xml:space="preserve">doc. RNDr. Jaromír </w:t>
      </w:r>
      <w:proofErr w:type="spellStart"/>
      <w:r w:rsidRPr="009D201D">
        <w:rPr>
          <w:rFonts w:ascii="Arial" w:hAnsi="Arial" w:cs="Arial"/>
          <w:b/>
          <w:bCs/>
          <w:kern w:val="36"/>
          <w:sz w:val="20"/>
          <w:lang w:eastAsia="cs-CZ"/>
        </w:rPr>
        <w:t>Leichmann</w:t>
      </w:r>
      <w:proofErr w:type="spellEnd"/>
      <w:r w:rsidRPr="009D201D">
        <w:rPr>
          <w:rFonts w:ascii="Arial" w:hAnsi="Arial" w:cs="Arial"/>
          <w:b/>
          <w:bCs/>
          <w:kern w:val="36"/>
          <w:sz w:val="20"/>
          <w:lang w:eastAsia="cs-CZ"/>
        </w:rPr>
        <w:t>, Dr., děkan</w:t>
      </w:r>
    </w:p>
    <w:p w:rsidR="00DF710B" w:rsidRPr="009D201D" w:rsidRDefault="00DF710B" w:rsidP="00C2036B">
      <w:pPr>
        <w:spacing w:line="280" w:lineRule="atLeast"/>
        <w:rPr>
          <w:rFonts w:ascii="Arial" w:hAnsi="Arial" w:cs="Arial"/>
          <w:sz w:val="20"/>
        </w:rPr>
      </w:pPr>
      <w:r w:rsidRPr="009D201D">
        <w:rPr>
          <w:rFonts w:ascii="Arial" w:hAnsi="Arial" w:cs="Arial"/>
          <w:sz w:val="20"/>
        </w:rPr>
        <w:t>Podpis:</w:t>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t>Podpis:</w:t>
      </w:r>
      <w:r w:rsidRPr="009D201D">
        <w:rPr>
          <w:rFonts w:ascii="Arial" w:hAnsi="Arial" w:cs="Arial"/>
          <w:sz w:val="20"/>
        </w:rPr>
        <w:tab/>
      </w:r>
      <w:r w:rsidRPr="009D201D">
        <w:rPr>
          <w:rFonts w:ascii="Arial" w:hAnsi="Arial" w:cs="Arial"/>
          <w:sz w:val="20"/>
        </w:rPr>
        <w:tab/>
      </w:r>
    </w:p>
    <w:p w:rsidR="00DF710B" w:rsidRPr="009D201D" w:rsidRDefault="00DF710B" w:rsidP="00C2036B">
      <w:pPr>
        <w:spacing w:line="280" w:lineRule="atLeast"/>
        <w:rPr>
          <w:rFonts w:ascii="Arial" w:hAnsi="Arial" w:cs="Arial"/>
          <w:sz w:val="20"/>
        </w:rPr>
      </w:pPr>
    </w:p>
    <w:p w:rsidR="00DF710B" w:rsidRPr="009D201D" w:rsidRDefault="00DF710B" w:rsidP="00C2036B">
      <w:pPr>
        <w:spacing w:line="280" w:lineRule="atLeast"/>
        <w:rPr>
          <w:rFonts w:ascii="Arial" w:hAnsi="Arial" w:cs="Arial"/>
          <w:sz w:val="20"/>
        </w:rPr>
      </w:pPr>
    </w:p>
    <w:p w:rsidR="00DF710B" w:rsidRPr="009D201D" w:rsidRDefault="00DF710B" w:rsidP="00C2036B">
      <w:pPr>
        <w:spacing w:line="280" w:lineRule="atLeast"/>
        <w:rPr>
          <w:rFonts w:ascii="Arial" w:hAnsi="Arial" w:cs="Arial"/>
          <w:sz w:val="20"/>
        </w:rPr>
      </w:pPr>
      <w:r w:rsidRPr="009D201D">
        <w:rPr>
          <w:rFonts w:ascii="Arial" w:hAnsi="Arial" w:cs="Arial"/>
          <w:sz w:val="20"/>
        </w:rPr>
        <w:tab/>
      </w:r>
    </w:p>
    <w:p w:rsidR="00DF710B" w:rsidRPr="009D201D" w:rsidRDefault="00DF710B" w:rsidP="00C2036B">
      <w:pPr>
        <w:pStyle w:val="bllzaklad"/>
        <w:keepNext/>
        <w:spacing w:before="40" w:after="40" w:line="280" w:lineRule="atLeast"/>
        <w:ind w:left="360"/>
        <w:jc w:val="left"/>
        <w:rPr>
          <w:rFonts w:ascii="Arial" w:hAnsi="Arial" w:cs="Arial"/>
          <w:sz w:val="18"/>
        </w:rPr>
      </w:pPr>
      <w:r w:rsidRPr="009D201D">
        <w:rPr>
          <w:rFonts w:ascii="Arial" w:hAnsi="Arial" w:cs="Arial"/>
          <w:sz w:val="18"/>
        </w:rPr>
        <w:br w:type="page"/>
      </w:r>
    </w:p>
    <w:p w:rsidR="00DF710B" w:rsidRDefault="00DF710B" w:rsidP="00DF6322">
      <w:pPr>
        <w:pStyle w:val="bllzaklad"/>
        <w:keepNext/>
        <w:spacing w:before="40" w:after="40" w:line="280" w:lineRule="atLeast"/>
        <w:jc w:val="left"/>
        <w:rPr>
          <w:rFonts w:ascii="Arial" w:hAnsi="Arial" w:cs="Arial"/>
          <w:sz w:val="20"/>
          <w:szCs w:val="20"/>
        </w:rPr>
      </w:pPr>
      <w:r w:rsidRPr="00E4198F">
        <w:rPr>
          <w:rFonts w:ascii="Arial" w:hAnsi="Arial" w:cs="Arial"/>
          <w:sz w:val="20"/>
          <w:szCs w:val="20"/>
        </w:rPr>
        <w:lastRenderedPageBreak/>
        <w:t>Příloha 1:</w:t>
      </w:r>
      <w:r w:rsidRPr="00E4198F">
        <w:rPr>
          <w:rFonts w:ascii="Arial" w:hAnsi="Arial" w:cs="Arial"/>
          <w:sz w:val="20"/>
          <w:szCs w:val="20"/>
        </w:rPr>
        <w:tab/>
        <w:t>Technická specifikace dodávky</w:t>
      </w:r>
    </w:p>
    <w:p w:rsidR="00CF7D3D" w:rsidRDefault="00CF7D3D" w:rsidP="00DF6322">
      <w:pPr>
        <w:pStyle w:val="bllzaklad"/>
        <w:keepNext/>
        <w:spacing w:before="40" w:after="40" w:line="280" w:lineRule="atLeast"/>
        <w:jc w:val="left"/>
        <w:rPr>
          <w:rFonts w:ascii="Arial" w:hAnsi="Arial" w:cs="Arial"/>
          <w:sz w:val="20"/>
          <w:szCs w:val="20"/>
        </w:rPr>
      </w:pPr>
    </w:p>
    <w:p w:rsidR="00CF7D3D" w:rsidRDefault="00CF7D3D" w:rsidP="00CF7D3D">
      <w:pPr>
        <w:rPr>
          <w:rFonts w:ascii="Arial" w:hAnsi="Arial" w:cs="Arial"/>
          <w:b/>
          <w:bCs/>
          <w:sz w:val="20"/>
          <w:szCs w:val="20"/>
        </w:rPr>
      </w:pPr>
      <w:r w:rsidRPr="00F714A1">
        <w:rPr>
          <w:rFonts w:ascii="Arial" w:hAnsi="Arial" w:cs="Arial"/>
          <w:b/>
          <w:bCs/>
          <w:sz w:val="20"/>
          <w:szCs w:val="20"/>
        </w:rPr>
        <w:t>V</w:t>
      </w:r>
      <w:r w:rsidR="0013475F">
        <w:rPr>
          <w:rFonts w:ascii="Arial" w:hAnsi="Arial" w:cs="Arial"/>
          <w:b/>
          <w:bCs/>
          <w:sz w:val="20"/>
          <w:szCs w:val="20"/>
        </w:rPr>
        <w:t xml:space="preserve">áhy analytické (1 sada) </w:t>
      </w:r>
    </w:p>
    <w:p w:rsidR="0013475F" w:rsidRPr="0013475F" w:rsidRDefault="0013475F" w:rsidP="00CF7D3D">
      <w:pPr>
        <w:rPr>
          <w:rFonts w:ascii="Arial" w:hAnsi="Arial" w:cs="Arial"/>
          <w:bCs/>
          <w:i/>
          <w:sz w:val="20"/>
          <w:szCs w:val="20"/>
        </w:rPr>
      </w:pPr>
      <w:r w:rsidRPr="0013475F">
        <w:rPr>
          <w:rFonts w:ascii="Arial" w:hAnsi="Arial" w:cs="Arial"/>
          <w:bCs/>
          <w:i/>
          <w:sz w:val="20"/>
          <w:szCs w:val="20"/>
        </w:rPr>
        <w:t xml:space="preserve">Předpokládaná cena </w:t>
      </w:r>
      <w:r w:rsidR="00895525">
        <w:rPr>
          <w:rFonts w:ascii="Arial" w:hAnsi="Arial" w:cs="Arial"/>
          <w:bCs/>
          <w:i/>
          <w:sz w:val="20"/>
          <w:szCs w:val="20"/>
        </w:rPr>
        <w:t xml:space="preserve">pro účel zadávacího řízení </w:t>
      </w:r>
      <w:r w:rsidRPr="0013475F">
        <w:rPr>
          <w:rFonts w:ascii="Arial" w:hAnsi="Arial" w:cs="Arial"/>
          <w:bCs/>
          <w:i/>
          <w:sz w:val="20"/>
          <w:szCs w:val="20"/>
        </w:rPr>
        <w:t>120.000,- Kč bez DPH</w:t>
      </w:r>
      <w:r w:rsidR="00895525">
        <w:rPr>
          <w:rFonts w:ascii="Arial" w:hAnsi="Arial" w:cs="Arial"/>
          <w:bCs/>
          <w:i/>
          <w:sz w:val="20"/>
          <w:szCs w:val="20"/>
        </w:rPr>
        <w:t>.</w:t>
      </w:r>
    </w:p>
    <w:p w:rsidR="00CF7D3D" w:rsidRPr="00F714A1" w:rsidRDefault="00CF7D3D" w:rsidP="00CF7D3D">
      <w:pPr>
        <w:rPr>
          <w:rFonts w:ascii="Arial" w:hAnsi="Arial" w:cs="Arial"/>
          <w:sz w:val="20"/>
          <w:szCs w:val="20"/>
        </w:rPr>
      </w:pPr>
    </w:p>
    <w:p w:rsidR="00CF7D3D" w:rsidRPr="00F714A1" w:rsidRDefault="00CF7D3D" w:rsidP="00CF7D3D">
      <w:pPr>
        <w:spacing w:line="280" w:lineRule="atLeast"/>
        <w:ind w:left="0"/>
        <w:rPr>
          <w:rFonts w:ascii="Arial" w:hAnsi="Arial" w:cs="Arial"/>
          <w:sz w:val="20"/>
          <w:szCs w:val="20"/>
        </w:rPr>
      </w:pPr>
      <w:r w:rsidRPr="00F714A1">
        <w:rPr>
          <w:rFonts w:ascii="Arial" w:hAnsi="Arial" w:cs="Arial"/>
          <w:sz w:val="20"/>
          <w:szCs w:val="20"/>
        </w:rPr>
        <w:t>Sada analytických vah</w:t>
      </w:r>
      <w:r>
        <w:rPr>
          <w:rFonts w:ascii="Arial" w:hAnsi="Arial" w:cs="Arial"/>
          <w:sz w:val="20"/>
          <w:szCs w:val="20"/>
        </w:rPr>
        <w:t xml:space="preserve"> a </w:t>
      </w:r>
      <w:proofErr w:type="spellStart"/>
      <w:r>
        <w:rPr>
          <w:rFonts w:ascii="Arial" w:hAnsi="Arial" w:cs="Arial"/>
          <w:sz w:val="20"/>
          <w:szCs w:val="20"/>
        </w:rPr>
        <w:t>předvážek</w:t>
      </w:r>
      <w:proofErr w:type="spellEnd"/>
    </w:p>
    <w:p w:rsidR="00CF7D3D" w:rsidRPr="00F714A1" w:rsidRDefault="00CF7D3D" w:rsidP="00CF7D3D">
      <w:pPr>
        <w:spacing w:line="280" w:lineRule="atLeast"/>
        <w:ind w:left="0"/>
        <w:rPr>
          <w:rFonts w:ascii="Arial" w:hAnsi="Arial" w:cs="Arial"/>
          <w:sz w:val="20"/>
          <w:szCs w:val="20"/>
        </w:rPr>
      </w:pPr>
    </w:p>
    <w:p w:rsidR="00CF7D3D" w:rsidRDefault="00CF7D3D" w:rsidP="00CF7D3D">
      <w:pPr>
        <w:numPr>
          <w:ilvl w:val="0"/>
          <w:numId w:val="16"/>
        </w:numPr>
        <w:spacing w:line="280" w:lineRule="atLeast"/>
        <w:rPr>
          <w:rFonts w:ascii="Arial" w:hAnsi="Arial" w:cs="Arial"/>
          <w:sz w:val="20"/>
          <w:szCs w:val="20"/>
        </w:rPr>
      </w:pPr>
      <w:r w:rsidRPr="00F714A1">
        <w:rPr>
          <w:rFonts w:ascii="Arial" w:hAnsi="Arial" w:cs="Arial"/>
          <w:sz w:val="20"/>
          <w:szCs w:val="20"/>
        </w:rPr>
        <w:t>Dodávka, která je předmětem této smlouvy, splňuje následující minimální technické požadavky:</w:t>
      </w:r>
    </w:p>
    <w:p w:rsidR="00F46BB6" w:rsidRPr="00F714A1" w:rsidRDefault="00F46BB6" w:rsidP="00F46BB6">
      <w:pPr>
        <w:spacing w:line="280" w:lineRule="atLeast"/>
        <w:ind w:left="705"/>
        <w:rPr>
          <w:rFonts w:ascii="Arial" w:hAnsi="Arial" w:cs="Arial"/>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8"/>
        <w:gridCol w:w="4504"/>
      </w:tblGrid>
      <w:tr w:rsidR="00F46BB6" w:rsidRPr="00F714A1" w:rsidTr="00F46BB6">
        <w:tc>
          <w:tcPr>
            <w:tcW w:w="4568" w:type="dxa"/>
          </w:tcPr>
          <w:p w:rsidR="00F46BB6" w:rsidRPr="00F714A1" w:rsidRDefault="00F46BB6" w:rsidP="00403F3A">
            <w:pPr>
              <w:suppressAutoHyphens/>
              <w:ind w:left="0"/>
              <w:rPr>
                <w:rFonts w:ascii="Arial" w:hAnsi="Arial" w:cs="Arial"/>
                <w:b/>
                <w:bCs/>
                <w:sz w:val="20"/>
                <w:szCs w:val="20"/>
              </w:rPr>
            </w:pPr>
            <w:r w:rsidRPr="00F714A1">
              <w:rPr>
                <w:rFonts w:ascii="Arial" w:hAnsi="Arial" w:cs="Arial"/>
                <w:b/>
                <w:bCs/>
                <w:sz w:val="20"/>
                <w:szCs w:val="20"/>
              </w:rPr>
              <w:t>Minimální požadované technické parametry</w:t>
            </w:r>
          </w:p>
          <w:p w:rsidR="00F46BB6" w:rsidRPr="00F714A1" w:rsidRDefault="00F46BB6" w:rsidP="00403F3A">
            <w:pPr>
              <w:suppressAutoHyphens/>
              <w:ind w:left="0"/>
              <w:rPr>
                <w:rFonts w:ascii="Arial" w:hAnsi="Arial" w:cs="Arial"/>
                <w:b/>
                <w:bCs/>
                <w:sz w:val="20"/>
                <w:szCs w:val="20"/>
              </w:rPr>
            </w:pPr>
          </w:p>
        </w:tc>
        <w:tc>
          <w:tcPr>
            <w:tcW w:w="4504" w:type="dxa"/>
          </w:tcPr>
          <w:p w:rsidR="00F46BB6" w:rsidRPr="00F714A1" w:rsidRDefault="00F46BB6" w:rsidP="00403F3A">
            <w:pPr>
              <w:suppressAutoHyphens/>
              <w:ind w:left="0"/>
              <w:rPr>
                <w:rFonts w:ascii="Arial" w:hAnsi="Arial" w:cs="Arial"/>
                <w:b/>
                <w:bCs/>
                <w:sz w:val="20"/>
                <w:szCs w:val="20"/>
              </w:rPr>
            </w:pPr>
            <w:r w:rsidRPr="00F714A1">
              <w:rPr>
                <w:rFonts w:ascii="Arial" w:hAnsi="Arial" w:cs="Arial"/>
                <w:b/>
                <w:bCs/>
                <w:sz w:val="20"/>
                <w:szCs w:val="20"/>
              </w:rPr>
              <w:t>Technické parametry nabízené dodavatelem*</w:t>
            </w:r>
          </w:p>
          <w:p w:rsidR="00F46BB6" w:rsidRPr="00F714A1" w:rsidRDefault="00F46BB6" w:rsidP="00403F3A">
            <w:pPr>
              <w:suppressAutoHyphens/>
              <w:ind w:left="0"/>
              <w:rPr>
                <w:rFonts w:ascii="Arial" w:hAnsi="Arial" w:cs="Arial"/>
                <w:b/>
                <w:bCs/>
                <w:sz w:val="20"/>
                <w:szCs w:val="20"/>
              </w:rPr>
            </w:pPr>
          </w:p>
        </w:tc>
      </w:tr>
      <w:tr w:rsidR="00F46BB6" w:rsidRPr="00F714A1" w:rsidTr="00F46BB6">
        <w:tc>
          <w:tcPr>
            <w:tcW w:w="4568" w:type="dxa"/>
          </w:tcPr>
          <w:p w:rsidR="00F46BB6" w:rsidRPr="00F714A1" w:rsidRDefault="00F46BB6" w:rsidP="00403F3A">
            <w:pPr>
              <w:ind w:left="0"/>
              <w:jc w:val="left"/>
              <w:rPr>
                <w:rFonts w:ascii="Arial" w:hAnsi="Arial" w:cs="Arial"/>
                <w:color w:val="000000"/>
                <w:sz w:val="20"/>
                <w:szCs w:val="20"/>
              </w:rPr>
            </w:pPr>
            <w:r w:rsidRPr="00117DCC">
              <w:rPr>
                <w:rFonts w:ascii="Arial" w:hAnsi="Arial" w:cs="Arial"/>
                <w:sz w:val="20"/>
                <w:szCs w:val="20"/>
              </w:rPr>
              <w:t xml:space="preserve">Sada analytických </w:t>
            </w:r>
            <w:proofErr w:type="spellStart"/>
            <w:r w:rsidRPr="00117DCC">
              <w:rPr>
                <w:rFonts w:ascii="Arial" w:hAnsi="Arial" w:cs="Arial"/>
                <w:sz w:val="20"/>
                <w:szCs w:val="20"/>
              </w:rPr>
              <w:t>váh</w:t>
            </w:r>
            <w:proofErr w:type="spellEnd"/>
            <w:r w:rsidRPr="00117DCC">
              <w:rPr>
                <w:rFonts w:ascii="Arial" w:hAnsi="Arial" w:cs="Arial"/>
                <w:sz w:val="20"/>
                <w:szCs w:val="20"/>
              </w:rPr>
              <w:t xml:space="preserve"> </w:t>
            </w:r>
            <w:r>
              <w:rPr>
                <w:rFonts w:ascii="Arial" w:hAnsi="Arial" w:cs="Arial"/>
                <w:sz w:val="20"/>
                <w:szCs w:val="20"/>
              </w:rPr>
              <w:t>skládající se z:</w:t>
            </w:r>
          </w:p>
        </w:tc>
        <w:tc>
          <w:tcPr>
            <w:tcW w:w="4504" w:type="dxa"/>
          </w:tcPr>
          <w:p w:rsidR="00F46BB6" w:rsidRPr="00F714A1" w:rsidRDefault="00F46BB6" w:rsidP="00403F3A">
            <w:pPr>
              <w:pStyle w:val="Bezmezer"/>
              <w:rPr>
                <w:rFonts w:ascii="Arial" w:hAnsi="Arial" w:cs="Arial"/>
                <w:sz w:val="20"/>
                <w:szCs w:val="20"/>
              </w:rPr>
            </w:pPr>
          </w:p>
        </w:tc>
      </w:tr>
      <w:tr w:rsidR="00F46BB6" w:rsidRPr="00F714A1" w:rsidTr="00F46BB6">
        <w:tc>
          <w:tcPr>
            <w:tcW w:w="4568" w:type="dxa"/>
          </w:tcPr>
          <w:p w:rsidR="00F46BB6" w:rsidRPr="00D23041" w:rsidRDefault="00F46BB6" w:rsidP="00403F3A">
            <w:pPr>
              <w:pStyle w:val="Bezmezer"/>
              <w:snapToGrid w:val="0"/>
              <w:ind w:left="34"/>
              <w:rPr>
                <w:rFonts w:ascii="Arial" w:hAnsi="Arial" w:cs="Arial"/>
                <w:b/>
                <w:color w:val="000000"/>
                <w:sz w:val="20"/>
                <w:szCs w:val="20"/>
              </w:rPr>
            </w:pPr>
            <w:r w:rsidRPr="00D23041">
              <w:rPr>
                <w:rFonts w:ascii="Arial" w:hAnsi="Arial" w:cs="Arial"/>
                <w:b/>
                <w:color w:val="000000"/>
                <w:sz w:val="20"/>
                <w:szCs w:val="20"/>
              </w:rPr>
              <w:t xml:space="preserve">1. </w:t>
            </w:r>
            <w:proofErr w:type="spellStart"/>
            <w:r w:rsidRPr="00D23041">
              <w:rPr>
                <w:rFonts w:ascii="Arial" w:hAnsi="Arial" w:cs="Arial"/>
                <w:b/>
                <w:sz w:val="20"/>
                <w:szCs w:val="20"/>
              </w:rPr>
              <w:t>Předvážky</w:t>
            </w:r>
            <w:proofErr w:type="spellEnd"/>
            <w:r w:rsidRPr="00D23041">
              <w:rPr>
                <w:rFonts w:ascii="Arial" w:hAnsi="Arial" w:cs="Arial"/>
                <w:b/>
                <w:sz w:val="20"/>
                <w:szCs w:val="20"/>
              </w:rPr>
              <w:t xml:space="preserve">: </w:t>
            </w:r>
          </w:p>
        </w:tc>
        <w:tc>
          <w:tcPr>
            <w:tcW w:w="4504" w:type="dxa"/>
          </w:tcPr>
          <w:p w:rsidR="00F46BB6" w:rsidRPr="00F714A1" w:rsidRDefault="00F46BB6" w:rsidP="00403F3A">
            <w:pPr>
              <w:pStyle w:val="Bezmezer"/>
              <w:ind w:left="0"/>
              <w:rPr>
                <w:rFonts w:ascii="Arial" w:hAnsi="Arial" w:cs="Arial"/>
                <w:sz w:val="20"/>
                <w:szCs w:val="20"/>
              </w:rPr>
            </w:pPr>
          </w:p>
        </w:tc>
      </w:tr>
      <w:tr w:rsidR="00F46BB6" w:rsidRPr="00F714A1" w:rsidTr="00F46BB6">
        <w:tc>
          <w:tcPr>
            <w:tcW w:w="4568" w:type="dxa"/>
          </w:tcPr>
          <w:p w:rsidR="00F46BB6" w:rsidRDefault="00F46BB6" w:rsidP="00403F3A">
            <w:pPr>
              <w:pStyle w:val="Bezmezer"/>
              <w:snapToGrid w:val="0"/>
              <w:ind w:left="34"/>
              <w:jc w:val="right"/>
              <w:rPr>
                <w:rFonts w:ascii="Arial" w:hAnsi="Arial" w:cs="Arial"/>
                <w:color w:val="000000"/>
                <w:sz w:val="20"/>
                <w:szCs w:val="20"/>
              </w:rPr>
            </w:pPr>
            <w:r>
              <w:rPr>
                <w:rFonts w:ascii="Arial" w:hAnsi="Arial" w:cs="Arial"/>
                <w:sz w:val="20"/>
                <w:szCs w:val="20"/>
              </w:rPr>
              <w:t>max. Váživost alesp</w:t>
            </w:r>
            <w:r w:rsidRPr="00117DCC">
              <w:rPr>
                <w:rFonts w:ascii="Arial" w:hAnsi="Arial" w:cs="Arial"/>
                <w:sz w:val="20"/>
                <w:szCs w:val="20"/>
              </w:rPr>
              <w:t xml:space="preserve">oň 400 g a </w:t>
            </w:r>
            <w:proofErr w:type="gramStart"/>
            <w:r w:rsidRPr="00117DCC">
              <w:rPr>
                <w:rFonts w:ascii="Arial" w:hAnsi="Arial" w:cs="Arial"/>
                <w:sz w:val="20"/>
                <w:szCs w:val="20"/>
              </w:rPr>
              <w:t xml:space="preserve">přesností </w:t>
            </w:r>
            <w:r>
              <w:rPr>
                <w:rFonts w:ascii="Arial" w:hAnsi="Arial" w:cs="Arial"/>
                <w:sz w:val="20"/>
                <w:szCs w:val="20"/>
              </w:rPr>
              <w:t xml:space="preserve">                          </w:t>
            </w:r>
            <w:r w:rsidRPr="00117DCC">
              <w:rPr>
                <w:rFonts w:ascii="Arial" w:hAnsi="Arial" w:cs="Arial"/>
                <w:sz w:val="20"/>
                <w:szCs w:val="20"/>
              </w:rPr>
              <w:t>minimálně</w:t>
            </w:r>
            <w:proofErr w:type="gramEnd"/>
            <w:r w:rsidRPr="00117DCC">
              <w:rPr>
                <w:rFonts w:ascii="Arial" w:hAnsi="Arial" w:cs="Arial"/>
                <w:sz w:val="20"/>
                <w:szCs w:val="20"/>
              </w:rPr>
              <w:t xml:space="preserve"> 1</w:t>
            </w:r>
            <w:r>
              <w:rPr>
                <w:rFonts w:ascii="Arial" w:hAnsi="Arial" w:cs="Arial"/>
                <w:sz w:val="20"/>
                <w:szCs w:val="20"/>
              </w:rPr>
              <w:t>0</w:t>
            </w:r>
            <w:r w:rsidRPr="00117DCC">
              <w:rPr>
                <w:rFonts w:ascii="Arial" w:hAnsi="Arial" w:cs="Arial"/>
                <w:sz w:val="20"/>
                <w:szCs w:val="20"/>
              </w:rPr>
              <w:t xml:space="preserve"> mg</w:t>
            </w:r>
          </w:p>
        </w:tc>
        <w:tc>
          <w:tcPr>
            <w:tcW w:w="4504" w:type="dxa"/>
          </w:tcPr>
          <w:p w:rsidR="00F46BB6" w:rsidRPr="00F714A1" w:rsidRDefault="00F46BB6" w:rsidP="00403F3A">
            <w:pPr>
              <w:pStyle w:val="Bezmezer"/>
              <w:ind w:left="0"/>
              <w:rPr>
                <w:rFonts w:ascii="Arial" w:hAnsi="Arial" w:cs="Arial"/>
                <w:sz w:val="20"/>
                <w:szCs w:val="20"/>
              </w:rPr>
            </w:pPr>
          </w:p>
        </w:tc>
      </w:tr>
      <w:tr w:rsidR="00F46BB6" w:rsidRPr="00F714A1" w:rsidTr="00F46BB6">
        <w:tc>
          <w:tcPr>
            <w:tcW w:w="4568" w:type="dxa"/>
          </w:tcPr>
          <w:p w:rsidR="00F46BB6" w:rsidRDefault="00F46BB6" w:rsidP="00403F3A">
            <w:pPr>
              <w:pStyle w:val="Bezmezer"/>
              <w:snapToGrid w:val="0"/>
              <w:ind w:left="34"/>
              <w:rPr>
                <w:rFonts w:ascii="Arial" w:hAnsi="Arial" w:cs="Arial"/>
                <w:color w:val="000000"/>
                <w:sz w:val="20"/>
                <w:szCs w:val="20"/>
              </w:rPr>
            </w:pPr>
            <w:r>
              <w:rPr>
                <w:rFonts w:ascii="Arial" w:hAnsi="Arial" w:cs="Arial"/>
                <w:color w:val="000000"/>
                <w:sz w:val="20"/>
                <w:szCs w:val="20"/>
              </w:rPr>
              <w:t xml:space="preserve">        </w:t>
            </w:r>
            <w:r w:rsidRPr="00F714A1">
              <w:rPr>
                <w:rFonts w:ascii="Arial" w:hAnsi="Arial" w:cs="Arial"/>
                <w:color w:val="000000"/>
                <w:sz w:val="20"/>
                <w:szCs w:val="20"/>
              </w:rPr>
              <w:t>spodní závěs</w:t>
            </w:r>
          </w:p>
        </w:tc>
        <w:tc>
          <w:tcPr>
            <w:tcW w:w="4504" w:type="dxa"/>
          </w:tcPr>
          <w:p w:rsidR="00F46BB6" w:rsidRPr="00F714A1" w:rsidRDefault="00F46BB6" w:rsidP="00403F3A">
            <w:pPr>
              <w:pStyle w:val="Bezmezer"/>
              <w:ind w:left="0"/>
              <w:rPr>
                <w:rFonts w:ascii="Arial" w:hAnsi="Arial" w:cs="Arial"/>
                <w:sz w:val="20"/>
                <w:szCs w:val="20"/>
              </w:rPr>
            </w:pPr>
          </w:p>
        </w:tc>
      </w:tr>
      <w:tr w:rsidR="00F46BB6" w:rsidRPr="00F714A1" w:rsidTr="00F46BB6">
        <w:tc>
          <w:tcPr>
            <w:tcW w:w="4568" w:type="dxa"/>
          </w:tcPr>
          <w:p w:rsidR="00F46BB6" w:rsidRPr="00D23041" w:rsidRDefault="00F46BB6" w:rsidP="00403F3A">
            <w:pPr>
              <w:pStyle w:val="Bezmezer"/>
              <w:snapToGrid w:val="0"/>
              <w:ind w:left="34"/>
              <w:rPr>
                <w:rFonts w:ascii="Arial" w:hAnsi="Arial" w:cs="Arial"/>
                <w:b/>
                <w:color w:val="000000"/>
                <w:sz w:val="20"/>
                <w:szCs w:val="20"/>
              </w:rPr>
            </w:pPr>
            <w:r w:rsidRPr="00D23041">
              <w:rPr>
                <w:rFonts w:ascii="Arial" w:hAnsi="Arial" w:cs="Arial"/>
                <w:b/>
                <w:color w:val="000000"/>
                <w:sz w:val="20"/>
                <w:szCs w:val="20"/>
              </w:rPr>
              <w:t>2. Analytické váhy:</w:t>
            </w:r>
          </w:p>
        </w:tc>
        <w:tc>
          <w:tcPr>
            <w:tcW w:w="4504" w:type="dxa"/>
          </w:tcPr>
          <w:p w:rsidR="00F46BB6" w:rsidRPr="00F714A1" w:rsidRDefault="00F46BB6" w:rsidP="00403F3A">
            <w:pPr>
              <w:pStyle w:val="Bezmezer"/>
              <w:ind w:left="0"/>
              <w:rPr>
                <w:rFonts w:ascii="Arial" w:hAnsi="Arial" w:cs="Arial"/>
                <w:sz w:val="20"/>
                <w:szCs w:val="20"/>
              </w:rPr>
            </w:pPr>
          </w:p>
        </w:tc>
      </w:tr>
      <w:tr w:rsidR="00F46BB6" w:rsidRPr="00F714A1" w:rsidTr="00F46BB6">
        <w:tc>
          <w:tcPr>
            <w:tcW w:w="4568" w:type="dxa"/>
          </w:tcPr>
          <w:p w:rsidR="00F46BB6" w:rsidRPr="00F714A1" w:rsidRDefault="00F46BB6" w:rsidP="00403F3A">
            <w:pPr>
              <w:ind w:left="0"/>
              <w:jc w:val="right"/>
              <w:rPr>
                <w:rFonts w:ascii="Arial" w:hAnsi="Arial" w:cs="Arial"/>
                <w:sz w:val="20"/>
                <w:szCs w:val="20"/>
                <w:lang w:eastAsia="cs-CZ"/>
              </w:rPr>
            </w:pPr>
            <w:r>
              <w:rPr>
                <w:rFonts w:ascii="Arial" w:hAnsi="Arial" w:cs="Arial"/>
                <w:sz w:val="20"/>
                <w:szCs w:val="20"/>
              </w:rPr>
              <w:t xml:space="preserve">  </w:t>
            </w:r>
            <w:r w:rsidRPr="00F714A1">
              <w:rPr>
                <w:rFonts w:ascii="Arial" w:hAnsi="Arial" w:cs="Arial"/>
                <w:sz w:val="20"/>
                <w:szCs w:val="20"/>
              </w:rPr>
              <w:t>interní automatická kalibrace</w:t>
            </w:r>
          </w:p>
        </w:tc>
        <w:tc>
          <w:tcPr>
            <w:tcW w:w="4504" w:type="dxa"/>
          </w:tcPr>
          <w:p w:rsidR="00F46BB6" w:rsidRPr="00F714A1" w:rsidRDefault="00F46BB6" w:rsidP="00403F3A">
            <w:pPr>
              <w:pStyle w:val="Bezmezer"/>
              <w:rPr>
                <w:rFonts w:ascii="Arial" w:hAnsi="Arial" w:cs="Arial"/>
                <w:sz w:val="20"/>
                <w:szCs w:val="20"/>
              </w:rPr>
            </w:pPr>
          </w:p>
        </w:tc>
      </w:tr>
      <w:tr w:rsidR="00F46BB6" w:rsidRPr="00F714A1" w:rsidTr="00F46BB6">
        <w:tc>
          <w:tcPr>
            <w:tcW w:w="4568" w:type="dxa"/>
          </w:tcPr>
          <w:p w:rsidR="00F46BB6" w:rsidRPr="00F714A1" w:rsidRDefault="00F46BB6" w:rsidP="00403F3A">
            <w:pPr>
              <w:ind w:left="0"/>
              <w:jc w:val="right"/>
              <w:rPr>
                <w:rFonts w:ascii="Arial" w:hAnsi="Arial" w:cs="Arial"/>
                <w:sz w:val="20"/>
                <w:szCs w:val="20"/>
              </w:rPr>
            </w:pPr>
            <w:r>
              <w:rPr>
                <w:rFonts w:ascii="Arial" w:hAnsi="Arial" w:cs="Arial"/>
                <w:sz w:val="20"/>
                <w:szCs w:val="20"/>
              </w:rPr>
              <w:t>max. váživost</w:t>
            </w:r>
            <w:r w:rsidRPr="00117DCC">
              <w:rPr>
                <w:rFonts w:ascii="Arial" w:hAnsi="Arial" w:cs="Arial"/>
                <w:sz w:val="20"/>
                <w:szCs w:val="20"/>
              </w:rPr>
              <w:t xml:space="preserve"> alespoň 120 g a přesností minimálně 0,1 mg</w:t>
            </w:r>
          </w:p>
        </w:tc>
        <w:tc>
          <w:tcPr>
            <w:tcW w:w="4504" w:type="dxa"/>
          </w:tcPr>
          <w:p w:rsidR="00F46BB6" w:rsidRPr="00F714A1" w:rsidRDefault="00F46BB6" w:rsidP="00403F3A">
            <w:pPr>
              <w:pStyle w:val="Bezmezer"/>
              <w:rPr>
                <w:rFonts w:ascii="Arial" w:hAnsi="Arial" w:cs="Arial"/>
                <w:sz w:val="20"/>
                <w:szCs w:val="20"/>
              </w:rPr>
            </w:pPr>
          </w:p>
        </w:tc>
      </w:tr>
      <w:tr w:rsidR="00F46BB6" w:rsidRPr="00F714A1" w:rsidTr="00F46BB6">
        <w:trPr>
          <w:trHeight w:val="160"/>
        </w:trPr>
        <w:tc>
          <w:tcPr>
            <w:tcW w:w="4568" w:type="dxa"/>
          </w:tcPr>
          <w:p w:rsidR="00F46BB6" w:rsidRPr="00F714A1" w:rsidRDefault="00F46BB6" w:rsidP="00403F3A">
            <w:pPr>
              <w:pStyle w:val="Bezmezer"/>
              <w:snapToGrid w:val="0"/>
              <w:ind w:left="34"/>
              <w:jc w:val="right"/>
              <w:rPr>
                <w:rFonts w:ascii="Arial" w:hAnsi="Arial" w:cs="Arial"/>
                <w:color w:val="000000"/>
                <w:sz w:val="20"/>
                <w:szCs w:val="20"/>
              </w:rPr>
            </w:pPr>
            <w:r w:rsidRPr="00F714A1">
              <w:rPr>
                <w:rFonts w:ascii="Arial" w:hAnsi="Arial" w:cs="Arial"/>
                <w:sz w:val="20"/>
                <w:szCs w:val="20"/>
              </w:rPr>
              <w:t>rozměr platformy (Ø) min. 90 mm</w:t>
            </w:r>
          </w:p>
        </w:tc>
        <w:tc>
          <w:tcPr>
            <w:tcW w:w="4504" w:type="dxa"/>
          </w:tcPr>
          <w:p w:rsidR="00F46BB6" w:rsidRPr="00F714A1" w:rsidRDefault="00F46BB6" w:rsidP="00403F3A">
            <w:pPr>
              <w:pStyle w:val="Bezmezer"/>
              <w:rPr>
                <w:rFonts w:ascii="Arial" w:hAnsi="Arial" w:cs="Arial"/>
                <w:sz w:val="20"/>
                <w:szCs w:val="20"/>
              </w:rPr>
            </w:pPr>
          </w:p>
        </w:tc>
      </w:tr>
      <w:tr w:rsidR="00F46BB6" w:rsidRPr="00F714A1" w:rsidTr="00F46BB6">
        <w:tc>
          <w:tcPr>
            <w:tcW w:w="4568" w:type="dxa"/>
          </w:tcPr>
          <w:p w:rsidR="00F46BB6" w:rsidRPr="00F714A1" w:rsidRDefault="00F46BB6" w:rsidP="00403F3A">
            <w:pPr>
              <w:pStyle w:val="Bezmezer"/>
              <w:snapToGrid w:val="0"/>
              <w:ind w:left="34"/>
              <w:jc w:val="right"/>
              <w:rPr>
                <w:rFonts w:ascii="Arial" w:hAnsi="Arial" w:cs="Arial"/>
                <w:color w:val="000000"/>
                <w:sz w:val="20"/>
                <w:szCs w:val="20"/>
              </w:rPr>
            </w:pPr>
            <w:r w:rsidRPr="00F714A1">
              <w:rPr>
                <w:rFonts w:ascii="Arial" w:hAnsi="Arial" w:cs="Arial"/>
                <w:color w:val="000000"/>
                <w:sz w:val="20"/>
                <w:szCs w:val="20"/>
              </w:rPr>
              <w:t>počítání kusů, kontrolní vážení, procentuální vážení, dynamické vážení</w:t>
            </w:r>
          </w:p>
          <w:p w:rsidR="00F46BB6" w:rsidRPr="00F714A1" w:rsidRDefault="00F46BB6" w:rsidP="00403F3A">
            <w:pPr>
              <w:pStyle w:val="Bezmezer"/>
              <w:snapToGrid w:val="0"/>
              <w:ind w:left="34"/>
              <w:rPr>
                <w:rFonts w:ascii="Arial" w:hAnsi="Arial" w:cs="Arial"/>
                <w:color w:val="000000"/>
                <w:sz w:val="20"/>
                <w:szCs w:val="20"/>
              </w:rPr>
            </w:pPr>
          </w:p>
        </w:tc>
        <w:tc>
          <w:tcPr>
            <w:tcW w:w="4504" w:type="dxa"/>
          </w:tcPr>
          <w:p w:rsidR="00F46BB6" w:rsidRPr="00F714A1" w:rsidRDefault="00F46BB6" w:rsidP="00403F3A">
            <w:pPr>
              <w:pStyle w:val="Bezmezer"/>
              <w:rPr>
                <w:rFonts w:ascii="Arial" w:hAnsi="Arial" w:cs="Arial"/>
                <w:sz w:val="20"/>
                <w:szCs w:val="20"/>
              </w:rPr>
            </w:pPr>
          </w:p>
        </w:tc>
      </w:tr>
      <w:tr w:rsidR="00F46BB6" w:rsidRPr="00F714A1" w:rsidTr="00F46BB6">
        <w:tc>
          <w:tcPr>
            <w:tcW w:w="4568" w:type="dxa"/>
          </w:tcPr>
          <w:p w:rsidR="00F46BB6" w:rsidRPr="00F714A1" w:rsidRDefault="00F46BB6" w:rsidP="00403F3A">
            <w:pPr>
              <w:pStyle w:val="Bezmezer"/>
              <w:snapToGrid w:val="0"/>
              <w:ind w:left="34"/>
              <w:jc w:val="right"/>
              <w:rPr>
                <w:rFonts w:ascii="Arial" w:hAnsi="Arial" w:cs="Arial"/>
                <w:color w:val="000000"/>
                <w:sz w:val="20"/>
                <w:szCs w:val="20"/>
              </w:rPr>
            </w:pPr>
            <w:r w:rsidRPr="00F714A1">
              <w:rPr>
                <w:rFonts w:ascii="Arial" w:hAnsi="Arial" w:cs="Arial"/>
                <w:color w:val="000000"/>
                <w:sz w:val="20"/>
                <w:szCs w:val="20"/>
              </w:rPr>
              <w:t>možnost kalibrace pipet</w:t>
            </w:r>
          </w:p>
        </w:tc>
        <w:tc>
          <w:tcPr>
            <w:tcW w:w="4504" w:type="dxa"/>
          </w:tcPr>
          <w:p w:rsidR="00F46BB6" w:rsidRPr="00F714A1" w:rsidRDefault="00F46BB6" w:rsidP="00403F3A">
            <w:pPr>
              <w:pStyle w:val="Bezmezer"/>
              <w:rPr>
                <w:rFonts w:ascii="Arial" w:hAnsi="Arial" w:cs="Arial"/>
                <w:sz w:val="20"/>
                <w:szCs w:val="20"/>
              </w:rPr>
            </w:pPr>
          </w:p>
        </w:tc>
      </w:tr>
      <w:tr w:rsidR="00F46BB6" w:rsidRPr="00F714A1" w:rsidTr="00F46BB6">
        <w:tc>
          <w:tcPr>
            <w:tcW w:w="4568" w:type="dxa"/>
          </w:tcPr>
          <w:p w:rsidR="00F46BB6" w:rsidRPr="00F714A1" w:rsidRDefault="00F46BB6" w:rsidP="00403F3A">
            <w:pPr>
              <w:ind w:left="0"/>
              <w:jc w:val="right"/>
              <w:rPr>
                <w:rFonts w:ascii="Arial" w:hAnsi="Arial" w:cs="Arial"/>
                <w:color w:val="000000"/>
                <w:sz w:val="20"/>
                <w:szCs w:val="20"/>
              </w:rPr>
            </w:pPr>
            <w:r w:rsidRPr="00F714A1">
              <w:rPr>
                <w:rFonts w:ascii="Arial" w:hAnsi="Arial" w:cs="Arial"/>
                <w:color w:val="000000"/>
                <w:sz w:val="20"/>
                <w:szCs w:val="20"/>
              </w:rPr>
              <w:t>spodní závěs</w:t>
            </w:r>
          </w:p>
        </w:tc>
        <w:tc>
          <w:tcPr>
            <w:tcW w:w="4504" w:type="dxa"/>
          </w:tcPr>
          <w:p w:rsidR="00F46BB6" w:rsidRPr="00F714A1" w:rsidRDefault="00F46BB6" w:rsidP="00403F3A">
            <w:pPr>
              <w:pStyle w:val="Bezmezer"/>
              <w:rPr>
                <w:rFonts w:ascii="Arial" w:hAnsi="Arial" w:cs="Arial"/>
                <w:sz w:val="20"/>
                <w:szCs w:val="20"/>
              </w:rPr>
            </w:pPr>
          </w:p>
        </w:tc>
      </w:tr>
      <w:tr w:rsidR="00F46BB6" w:rsidRPr="00F714A1" w:rsidTr="00F46BB6">
        <w:tc>
          <w:tcPr>
            <w:tcW w:w="4568" w:type="dxa"/>
          </w:tcPr>
          <w:p w:rsidR="00F46BB6" w:rsidRPr="00F714A1" w:rsidRDefault="00F46BB6" w:rsidP="00403F3A">
            <w:pPr>
              <w:ind w:left="0"/>
              <w:jc w:val="right"/>
              <w:rPr>
                <w:rFonts w:ascii="Arial" w:hAnsi="Arial" w:cs="Arial"/>
                <w:color w:val="000000"/>
                <w:sz w:val="20"/>
                <w:szCs w:val="20"/>
              </w:rPr>
            </w:pPr>
            <w:r w:rsidRPr="00F714A1">
              <w:rPr>
                <w:rFonts w:ascii="Arial" w:hAnsi="Arial" w:cs="Arial"/>
                <w:color w:val="000000"/>
                <w:sz w:val="20"/>
                <w:szCs w:val="20"/>
              </w:rPr>
              <w:t>GLP, GMP protokoly, USB, RS 232 port, k exportu dat do PC není třeba speciální software</w:t>
            </w:r>
          </w:p>
          <w:p w:rsidR="00F46BB6" w:rsidRPr="00F714A1" w:rsidRDefault="00F46BB6" w:rsidP="00403F3A">
            <w:pPr>
              <w:ind w:left="0"/>
              <w:jc w:val="left"/>
              <w:rPr>
                <w:rFonts w:ascii="Arial" w:hAnsi="Arial" w:cs="Arial"/>
                <w:color w:val="000000"/>
                <w:sz w:val="20"/>
                <w:szCs w:val="20"/>
              </w:rPr>
            </w:pPr>
          </w:p>
        </w:tc>
        <w:tc>
          <w:tcPr>
            <w:tcW w:w="4504" w:type="dxa"/>
          </w:tcPr>
          <w:p w:rsidR="00F46BB6" w:rsidRPr="00F714A1" w:rsidRDefault="00F46BB6" w:rsidP="00403F3A">
            <w:pPr>
              <w:pStyle w:val="Bezmezer"/>
              <w:rPr>
                <w:rFonts w:ascii="Arial" w:hAnsi="Arial" w:cs="Arial"/>
                <w:sz w:val="20"/>
                <w:szCs w:val="20"/>
              </w:rPr>
            </w:pPr>
          </w:p>
        </w:tc>
      </w:tr>
    </w:tbl>
    <w:p w:rsidR="00F46BB6" w:rsidRDefault="00F46BB6" w:rsidP="00CF7D3D">
      <w:pPr>
        <w:suppressAutoHyphens/>
        <w:spacing w:line="280" w:lineRule="atLeast"/>
        <w:ind w:left="0"/>
        <w:rPr>
          <w:rFonts w:ascii="Arial" w:hAnsi="Arial" w:cs="Arial"/>
          <w:i/>
          <w:iCs/>
          <w:sz w:val="18"/>
          <w:szCs w:val="18"/>
        </w:rPr>
      </w:pPr>
    </w:p>
    <w:p w:rsidR="00CF7D3D" w:rsidRDefault="00CF7D3D" w:rsidP="00CF7D3D">
      <w:pPr>
        <w:suppressAutoHyphens/>
        <w:spacing w:line="280" w:lineRule="atLeast"/>
        <w:ind w:left="0"/>
        <w:rPr>
          <w:rFonts w:ascii="Arial" w:hAnsi="Arial" w:cs="Arial"/>
          <w:i/>
          <w:iCs/>
          <w:sz w:val="18"/>
          <w:szCs w:val="18"/>
        </w:rPr>
      </w:pPr>
      <w:r w:rsidRPr="00122B48">
        <w:rPr>
          <w:rFonts w:ascii="Arial" w:hAnsi="Arial" w:cs="Arial"/>
          <w:i/>
          <w:iCs/>
          <w:sz w:val="18"/>
          <w:szCs w:val="18"/>
        </w:rPr>
        <w:t>* Dodavatel uvede ANO/NE. V případě, že je v technické specifikaci uvedena mezní hodnota rozměru nebo výkonu, je nutno uvést konkrétní hodnotu pro nabízený stroj. Dodavatel je oprávněn přiložit k této technické specifikaci i svou vlastní či svůj popis zařízení.</w:t>
      </w:r>
    </w:p>
    <w:p w:rsidR="00CF7D3D" w:rsidRPr="00122B48" w:rsidRDefault="00CF7D3D" w:rsidP="00CF7D3D">
      <w:pPr>
        <w:spacing w:line="280" w:lineRule="atLeast"/>
        <w:rPr>
          <w:rFonts w:ascii="Arial" w:hAnsi="Arial" w:cs="Arial"/>
          <w:sz w:val="20"/>
          <w:szCs w:val="20"/>
        </w:rPr>
      </w:pPr>
    </w:p>
    <w:p w:rsidR="00CF7D3D" w:rsidRPr="00122B48" w:rsidRDefault="00CF7D3D" w:rsidP="00CF7D3D">
      <w:pPr>
        <w:spacing w:line="280" w:lineRule="atLeast"/>
        <w:rPr>
          <w:rFonts w:ascii="Arial" w:hAnsi="Arial" w:cs="Arial"/>
          <w:sz w:val="20"/>
          <w:szCs w:val="20"/>
        </w:rPr>
      </w:pPr>
      <w:r w:rsidRPr="00122B48">
        <w:rPr>
          <w:rFonts w:ascii="Arial" w:hAnsi="Arial" w:cs="Arial"/>
          <w:sz w:val="20"/>
          <w:szCs w:val="20"/>
        </w:rPr>
        <w:t>Prodávající prohlašuje, že dodávka tvořená výše uvedenými zařízeními bude vyhovovat všem požadavkům Kupujícího uvedeným v bodě 1 této přílohy. Pokud by se v průběhu přípravy a realizace dodávky ukázalo, že ke splnění požadavků Kupujícího uvedených v bodě 1 této přílohy jsou nezbytná další zařízení či práce, zavazuje se Prodávající dodat tato zařízení a provést tyto práce jako součást své dodávky bez zvýšení Kupní ceny (zmíněné dodávky a práce nebudou mít charakter víceprací)</w:t>
      </w:r>
      <w:r>
        <w:rPr>
          <w:rFonts w:ascii="Arial" w:hAnsi="Arial" w:cs="Arial"/>
          <w:sz w:val="20"/>
          <w:szCs w:val="20"/>
        </w:rPr>
        <w:t>.</w:t>
      </w:r>
    </w:p>
    <w:p w:rsidR="00CF7D3D" w:rsidRDefault="00CF7D3D" w:rsidP="00CF7D3D">
      <w:pPr>
        <w:rPr>
          <w:rFonts w:cs="Times New Roman"/>
        </w:rPr>
      </w:pPr>
    </w:p>
    <w:p w:rsidR="00CF7D3D" w:rsidRDefault="00CF7D3D" w:rsidP="00CF7D3D">
      <w:pPr>
        <w:rPr>
          <w:rFonts w:cs="Times New Roman"/>
        </w:rPr>
      </w:pPr>
    </w:p>
    <w:p w:rsidR="00CF7D3D" w:rsidRPr="00D23041" w:rsidRDefault="00CF7D3D" w:rsidP="00CF7D3D">
      <w:pPr>
        <w:rPr>
          <w:rFonts w:ascii="Arial" w:hAnsi="Arial" w:cs="Arial"/>
          <w:sz w:val="20"/>
          <w:szCs w:val="20"/>
        </w:rPr>
      </w:pPr>
    </w:p>
    <w:p w:rsidR="00CF7D3D" w:rsidRPr="005340AA" w:rsidRDefault="00CF7D3D" w:rsidP="00CF7D3D">
      <w:pPr>
        <w:outlineLvl w:val="0"/>
        <w:rPr>
          <w:rFonts w:ascii="Arial" w:hAnsi="Arial" w:cs="Arial"/>
          <w:b/>
          <w:bCs/>
          <w:sz w:val="20"/>
          <w:szCs w:val="20"/>
        </w:rPr>
      </w:pPr>
      <w:r>
        <w:rPr>
          <w:rFonts w:ascii="Arial" w:hAnsi="Arial" w:cs="Arial"/>
          <w:sz w:val="20"/>
          <w:szCs w:val="20"/>
        </w:rPr>
        <w:br w:type="page"/>
      </w:r>
      <w:r>
        <w:rPr>
          <w:rFonts w:ascii="Arial" w:hAnsi="Arial" w:cs="Arial"/>
          <w:b/>
          <w:bCs/>
          <w:sz w:val="20"/>
          <w:szCs w:val="20"/>
        </w:rPr>
        <w:lastRenderedPageBreak/>
        <w:t xml:space="preserve">Váhy </w:t>
      </w:r>
      <w:r w:rsidRPr="00CC2D21">
        <w:rPr>
          <w:b/>
        </w:rPr>
        <w:t>Analytické</w:t>
      </w:r>
      <w:r w:rsidR="00BF180E">
        <w:rPr>
          <w:rFonts w:ascii="Arial" w:hAnsi="Arial" w:cs="Arial"/>
          <w:b/>
          <w:bCs/>
          <w:sz w:val="20"/>
          <w:szCs w:val="20"/>
        </w:rPr>
        <w:t xml:space="preserve">  </w:t>
      </w:r>
    </w:p>
    <w:p w:rsidR="00895525" w:rsidRPr="0013475F" w:rsidRDefault="00895525" w:rsidP="00895525">
      <w:pPr>
        <w:rPr>
          <w:rFonts w:ascii="Arial" w:hAnsi="Arial" w:cs="Arial"/>
          <w:bCs/>
          <w:i/>
          <w:sz w:val="20"/>
          <w:szCs w:val="20"/>
        </w:rPr>
      </w:pPr>
      <w:r w:rsidRPr="0013475F">
        <w:rPr>
          <w:rFonts w:ascii="Arial" w:hAnsi="Arial" w:cs="Arial"/>
          <w:bCs/>
          <w:i/>
          <w:sz w:val="20"/>
          <w:szCs w:val="20"/>
        </w:rPr>
        <w:t xml:space="preserve">Předpokládaná cena </w:t>
      </w:r>
      <w:r>
        <w:rPr>
          <w:rFonts w:ascii="Arial" w:hAnsi="Arial" w:cs="Arial"/>
          <w:bCs/>
          <w:i/>
          <w:sz w:val="20"/>
          <w:szCs w:val="20"/>
        </w:rPr>
        <w:t>pro účel zadávacího řízení 5</w:t>
      </w:r>
      <w:r w:rsidRPr="0013475F">
        <w:rPr>
          <w:rFonts w:ascii="Arial" w:hAnsi="Arial" w:cs="Arial"/>
          <w:bCs/>
          <w:i/>
          <w:sz w:val="20"/>
          <w:szCs w:val="20"/>
        </w:rPr>
        <w:t>0.000,- Kč bez DPH</w:t>
      </w:r>
      <w:r>
        <w:rPr>
          <w:rFonts w:ascii="Arial" w:hAnsi="Arial" w:cs="Arial"/>
          <w:bCs/>
          <w:i/>
          <w:sz w:val="20"/>
          <w:szCs w:val="20"/>
        </w:rPr>
        <w:t>.</w:t>
      </w:r>
    </w:p>
    <w:p w:rsidR="00895525" w:rsidRDefault="00895525" w:rsidP="00CF7D3D">
      <w:pPr>
        <w:rPr>
          <w:rFonts w:ascii="Arial" w:hAnsi="Arial" w:cs="Arial"/>
          <w:sz w:val="20"/>
          <w:szCs w:val="20"/>
        </w:rPr>
      </w:pPr>
    </w:p>
    <w:p w:rsidR="00CF7D3D" w:rsidRDefault="00CF7D3D" w:rsidP="00CF7D3D">
      <w:pPr>
        <w:rPr>
          <w:rFonts w:ascii="Arial" w:hAnsi="Arial" w:cs="Arial"/>
          <w:sz w:val="20"/>
          <w:szCs w:val="20"/>
        </w:rPr>
      </w:pPr>
      <w:r>
        <w:rPr>
          <w:rFonts w:ascii="Arial" w:hAnsi="Arial" w:cs="Arial"/>
          <w:sz w:val="20"/>
          <w:szCs w:val="20"/>
        </w:rPr>
        <w:t>Váhy budou používány k přípravě kultivačních medií a vážkové analýze při stanovení metabolické aktivity mikroorganizmů</w:t>
      </w:r>
      <w:r w:rsidRPr="007C2B29">
        <w:rPr>
          <w:rFonts w:ascii="Arial" w:hAnsi="Arial" w:cs="Arial"/>
          <w:sz w:val="20"/>
          <w:szCs w:val="20"/>
        </w:rPr>
        <w:t xml:space="preserve">. Přístroje budou využívány v praktických cvičeních. </w:t>
      </w:r>
    </w:p>
    <w:p w:rsidR="00CF7D3D" w:rsidRPr="007C2B29" w:rsidRDefault="00CF7D3D" w:rsidP="00CF7D3D">
      <w:pPr>
        <w:rPr>
          <w:rFonts w:ascii="Arial" w:hAnsi="Arial" w:cs="Arial"/>
          <w:sz w:val="20"/>
          <w:szCs w:val="20"/>
        </w:rPr>
      </w:pPr>
      <w:r w:rsidRPr="00F62911">
        <w:rPr>
          <w:rFonts w:ascii="Arial" w:hAnsi="Arial" w:cs="Arial"/>
          <w:sz w:val="20"/>
          <w:szCs w:val="20"/>
        </w:rPr>
        <w:t>a studenty při zpracování diplomové a doktorské práce</w:t>
      </w:r>
      <w:r>
        <w:rPr>
          <w:rFonts w:ascii="Arial" w:hAnsi="Arial" w:cs="Arial"/>
          <w:sz w:val="20"/>
          <w:szCs w:val="20"/>
        </w:rPr>
        <w:t>.</w:t>
      </w:r>
    </w:p>
    <w:p w:rsidR="00CF7D3D" w:rsidRPr="00122B48" w:rsidRDefault="00CF7D3D" w:rsidP="00CF7D3D">
      <w:pPr>
        <w:spacing w:line="280" w:lineRule="atLeast"/>
        <w:ind w:left="0"/>
        <w:rPr>
          <w:rFonts w:ascii="Arial" w:hAnsi="Arial" w:cs="Arial"/>
          <w:sz w:val="20"/>
          <w:szCs w:val="20"/>
        </w:rPr>
      </w:pPr>
    </w:p>
    <w:p w:rsidR="00CF7D3D" w:rsidRPr="00122B48" w:rsidRDefault="00CF7D3D" w:rsidP="00CF7D3D">
      <w:pPr>
        <w:numPr>
          <w:ilvl w:val="0"/>
          <w:numId w:val="16"/>
        </w:numPr>
        <w:spacing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194C09" w:rsidRDefault="00194C09" w:rsidP="00CF7D3D">
      <w:pPr>
        <w:suppressAutoHyphens/>
        <w:spacing w:line="280" w:lineRule="atLeast"/>
        <w:ind w:left="0"/>
        <w:rPr>
          <w:rFonts w:ascii="Arial" w:hAnsi="Arial" w:cs="Arial"/>
          <w:i/>
          <w:iCs/>
          <w:sz w:val="18"/>
          <w:szCs w:val="18"/>
        </w:rPr>
      </w:pPr>
    </w:p>
    <w:tbl>
      <w:tblPr>
        <w:tblW w:w="9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2"/>
        <w:gridCol w:w="4858"/>
      </w:tblGrid>
      <w:tr w:rsidR="00194C09" w:rsidRPr="00426A84" w:rsidTr="00403F3A">
        <w:tc>
          <w:tcPr>
            <w:tcW w:w="4782" w:type="dxa"/>
          </w:tcPr>
          <w:p w:rsidR="00194C09" w:rsidRPr="000069EC" w:rsidRDefault="00194C09" w:rsidP="00403F3A">
            <w:pPr>
              <w:suppressAutoHyphens/>
              <w:ind w:left="0"/>
              <w:rPr>
                <w:rFonts w:ascii="Arial" w:hAnsi="Arial" w:cs="Arial"/>
                <w:b/>
                <w:bCs/>
                <w:sz w:val="20"/>
                <w:szCs w:val="20"/>
              </w:rPr>
            </w:pPr>
            <w:r w:rsidRPr="000069EC">
              <w:rPr>
                <w:rFonts w:ascii="Arial" w:hAnsi="Arial" w:cs="Arial"/>
                <w:b/>
                <w:bCs/>
                <w:sz w:val="20"/>
                <w:szCs w:val="20"/>
              </w:rPr>
              <w:t>Minimální požadované technické parametry</w:t>
            </w:r>
          </w:p>
          <w:p w:rsidR="00194C09" w:rsidRPr="000069EC" w:rsidRDefault="00194C09" w:rsidP="00403F3A">
            <w:pPr>
              <w:suppressAutoHyphens/>
              <w:ind w:left="0"/>
              <w:rPr>
                <w:rFonts w:ascii="Arial" w:hAnsi="Arial" w:cs="Arial"/>
                <w:b/>
                <w:bCs/>
                <w:sz w:val="20"/>
                <w:szCs w:val="20"/>
              </w:rPr>
            </w:pPr>
          </w:p>
        </w:tc>
        <w:tc>
          <w:tcPr>
            <w:tcW w:w="4858" w:type="dxa"/>
          </w:tcPr>
          <w:p w:rsidR="00194C09" w:rsidRPr="000069EC" w:rsidRDefault="00194C09" w:rsidP="00403F3A">
            <w:pPr>
              <w:suppressAutoHyphens/>
              <w:ind w:left="0"/>
              <w:rPr>
                <w:rFonts w:ascii="Arial" w:hAnsi="Arial" w:cs="Arial"/>
                <w:b/>
                <w:bCs/>
                <w:sz w:val="20"/>
                <w:szCs w:val="20"/>
              </w:rPr>
            </w:pPr>
            <w:r w:rsidRPr="000069EC">
              <w:rPr>
                <w:rFonts w:ascii="Arial" w:hAnsi="Arial" w:cs="Arial"/>
                <w:b/>
                <w:bCs/>
                <w:sz w:val="20"/>
                <w:szCs w:val="20"/>
              </w:rPr>
              <w:t>Technické parametry nabízené dodavatelem*</w:t>
            </w:r>
          </w:p>
          <w:p w:rsidR="00194C09" w:rsidRPr="000069EC" w:rsidRDefault="00194C09" w:rsidP="00403F3A">
            <w:pPr>
              <w:suppressAutoHyphens/>
              <w:ind w:left="0"/>
              <w:rPr>
                <w:rFonts w:ascii="Arial" w:hAnsi="Arial" w:cs="Arial"/>
                <w:b/>
                <w:bCs/>
                <w:sz w:val="20"/>
                <w:szCs w:val="20"/>
              </w:rPr>
            </w:pPr>
          </w:p>
        </w:tc>
      </w:tr>
      <w:tr w:rsidR="00194C09" w:rsidRPr="00426A84" w:rsidTr="00403F3A">
        <w:tc>
          <w:tcPr>
            <w:tcW w:w="4782" w:type="dxa"/>
          </w:tcPr>
          <w:p w:rsidR="00194C09" w:rsidRPr="00CC2D21" w:rsidRDefault="00194C09" w:rsidP="00403F3A">
            <w:pPr>
              <w:ind w:left="0"/>
              <w:rPr>
                <w:b/>
              </w:rPr>
            </w:pPr>
            <w:r w:rsidRPr="00CC2D21">
              <w:rPr>
                <w:b/>
              </w:rPr>
              <w:t>Analytické váhy (1x)</w:t>
            </w:r>
          </w:p>
          <w:p w:rsidR="00194C09" w:rsidRPr="00247B35" w:rsidRDefault="00194C09" w:rsidP="00403F3A">
            <w:pPr>
              <w:ind w:left="0"/>
              <w:jc w:val="left"/>
              <w:rPr>
                <w:rFonts w:ascii="Arial" w:hAnsi="Arial" w:cs="Arial"/>
                <w:color w:val="000000"/>
                <w:sz w:val="20"/>
                <w:szCs w:val="20"/>
              </w:rPr>
            </w:pPr>
          </w:p>
        </w:tc>
        <w:tc>
          <w:tcPr>
            <w:tcW w:w="4858" w:type="dxa"/>
          </w:tcPr>
          <w:p w:rsidR="00194C09" w:rsidRPr="000069EC" w:rsidRDefault="00194C09" w:rsidP="00403F3A">
            <w:pPr>
              <w:pStyle w:val="Bezmezer"/>
              <w:rPr>
                <w:rFonts w:ascii="Arial" w:hAnsi="Arial" w:cs="Arial"/>
                <w:sz w:val="20"/>
                <w:szCs w:val="20"/>
              </w:rPr>
            </w:pPr>
          </w:p>
        </w:tc>
      </w:tr>
      <w:tr w:rsidR="00194C09" w:rsidRPr="00426A84" w:rsidTr="00403F3A">
        <w:tc>
          <w:tcPr>
            <w:tcW w:w="4782" w:type="dxa"/>
          </w:tcPr>
          <w:p w:rsidR="00194C09" w:rsidRPr="004769FD" w:rsidRDefault="00194C09" w:rsidP="00403F3A">
            <w:pPr>
              <w:ind w:left="0"/>
              <w:jc w:val="left"/>
              <w:rPr>
                <w:rFonts w:ascii="Arial" w:hAnsi="Arial" w:cs="Arial"/>
                <w:sz w:val="20"/>
                <w:szCs w:val="20"/>
              </w:rPr>
            </w:pPr>
            <w:r w:rsidRPr="004769FD">
              <w:rPr>
                <w:rFonts w:ascii="Arial" w:hAnsi="Arial" w:cs="Arial"/>
                <w:sz w:val="20"/>
                <w:szCs w:val="20"/>
              </w:rPr>
              <w:t xml:space="preserve">Analytické váhy s max. váživostí- 120 g a přesností 0,1 mg    </w:t>
            </w:r>
          </w:p>
          <w:p w:rsidR="00194C09" w:rsidRPr="004769FD" w:rsidRDefault="00194C09" w:rsidP="00403F3A">
            <w:pPr>
              <w:pStyle w:val="Bezmezer"/>
              <w:snapToGrid w:val="0"/>
              <w:ind w:left="34"/>
              <w:rPr>
                <w:rFonts w:ascii="Arial" w:hAnsi="Arial" w:cs="Arial"/>
                <w:color w:val="000000"/>
                <w:sz w:val="20"/>
                <w:szCs w:val="20"/>
              </w:rPr>
            </w:pPr>
          </w:p>
        </w:tc>
        <w:tc>
          <w:tcPr>
            <w:tcW w:w="4858" w:type="dxa"/>
          </w:tcPr>
          <w:p w:rsidR="00194C09" w:rsidRPr="000069EC" w:rsidRDefault="00194C09" w:rsidP="00403F3A">
            <w:pPr>
              <w:pStyle w:val="Bezmezer"/>
              <w:ind w:left="0"/>
              <w:rPr>
                <w:rFonts w:ascii="Arial" w:hAnsi="Arial" w:cs="Arial"/>
                <w:sz w:val="20"/>
                <w:szCs w:val="20"/>
              </w:rPr>
            </w:pPr>
          </w:p>
        </w:tc>
      </w:tr>
      <w:tr w:rsidR="00194C09" w:rsidRPr="00426A84" w:rsidTr="00403F3A">
        <w:tc>
          <w:tcPr>
            <w:tcW w:w="4782" w:type="dxa"/>
          </w:tcPr>
          <w:p w:rsidR="00194C09" w:rsidRPr="004769FD" w:rsidRDefault="00194C09" w:rsidP="00403F3A">
            <w:pPr>
              <w:pStyle w:val="Bezmezer"/>
              <w:snapToGrid w:val="0"/>
              <w:ind w:left="34"/>
              <w:rPr>
                <w:rFonts w:ascii="Arial" w:hAnsi="Arial" w:cs="Arial"/>
                <w:color w:val="000000"/>
                <w:sz w:val="20"/>
                <w:szCs w:val="20"/>
              </w:rPr>
            </w:pPr>
            <w:r w:rsidRPr="004769FD">
              <w:rPr>
                <w:rFonts w:ascii="Arial" w:hAnsi="Arial" w:cs="Arial"/>
                <w:sz w:val="20"/>
                <w:szCs w:val="20"/>
              </w:rPr>
              <w:t>QC statistika, kalibrace pipet, možnost spodního vážení, stanovení hustoty</w:t>
            </w:r>
          </w:p>
        </w:tc>
        <w:tc>
          <w:tcPr>
            <w:tcW w:w="4858" w:type="dxa"/>
          </w:tcPr>
          <w:p w:rsidR="00194C09" w:rsidRPr="000069EC" w:rsidRDefault="00194C09" w:rsidP="00403F3A">
            <w:pPr>
              <w:pStyle w:val="Bezmezer"/>
              <w:rPr>
                <w:rFonts w:ascii="Arial" w:hAnsi="Arial" w:cs="Arial"/>
                <w:sz w:val="20"/>
                <w:szCs w:val="20"/>
              </w:rPr>
            </w:pPr>
          </w:p>
        </w:tc>
      </w:tr>
      <w:tr w:rsidR="00194C09" w:rsidRPr="00426A84" w:rsidTr="00403F3A">
        <w:tc>
          <w:tcPr>
            <w:tcW w:w="4782" w:type="dxa"/>
          </w:tcPr>
          <w:p w:rsidR="00194C09" w:rsidRPr="004769FD" w:rsidRDefault="00194C09" w:rsidP="00403F3A">
            <w:pPr>
              <w:ind w:left="0"/>
              <w:jc w:val="left"/>
              <w:rPr>
                <w:rFonts w:ascii="Arial" w:hAnsi="Arial" w:cs="Arial"/>
                <w:sz w:val="20"/>
                <w:szCs w:val="20"/>
              </w:rPr>
            </w:pPr>
            <w:r w:rsidRPr="004769FD">
              <w:rPr>
                <w:rFonts w:ascii="Arial" w:hAnsi="Arial" w:cs="Arial"/>
                <w:sz w:val="20"/>
                <w:szCs w:val="20"/>
              </w:rPr>
              <w:t xml:space="preserve">Počítání kusů </w:t>
            </w:r>
          </w:p>
          <w:p w:rsidR="00194C09" w:rsidRPr="004769FD" w:rsidRDefault="00194C09" w:rsidP="00403F3A">
            <w:pPr>
              <w:pStyle w:val="Bezmezer"/>
              <w:snapToGrid w:val="0"/>
              <w:ind w:left="34"/>
              <w:rPr>
                <w:rFonts w:ascii="Arial" w:hAnsi="Arial" w:cs="Arial"/>
                <w:color w:val="000000"/>
                <w:sz w:val="20"/>
                <w:szCs w:val="20"/>
              </w:rPr>
            </w:pPr>
          </w:p>
        </w:tc>
        <w:tc>
          <w:tcPr>
            <w:tcW w:w="4858" w:type="dxa"/>
          </w:tcPr>
          <w:p w:rsidR="00194C09" w:rsidRPr="000069EC" w:rsidRDefault="00194C09" w:rsidP="00403F3A">
            <w:pPr>
              <w:pStyle w:val="Bezmezer"/>
              <w:rPr>
                <w:rFonts w:ascii="Arial" w:hAnsi="Arial" w:cs="Arial"/>
                <w:sz w:val="20"/>
                <w:szCs w:val="20"/>
              </w:rPr>
            </w:pPr>
          </w:p>
        </w:tc>
      </w:tr>
      <w:tr w:rsidR="00194C09" w:rsidRPr="00426A84" w:rsidTr="00403F3A">
        <w:tc>
          <w:tcPr>
            <w:tcW w:w="4782" w:type="dxa"/>
          </w:tcPr>
          <w:p w:rsidR="00194C09" w:rsidRPr="004769FD" w:rsidRDefault="00194C09" w:rsidP="00403F3A">
            <w:pPr>
              <w:ind w:left="0"/>
              <w:jc w:val="left"/>
              <w:rPr>
                <w:rFonts w:ascii="Arial" w:hAnsi="Arial" w:cs="Arial"/>
                <w:sz w:val="20"/>
                <w:szCs w:val="20"/>
              </w:rPr>
            </w:pPr>
            <w:r w:rsidRPr="004769FD">
              <w:rPr>
                <w:rFonts w:ascii="Arial" w:hAnsi="Arial" w:cs="Arial"/>
                <w:sz w:val="20"/>
                <w:szCs w:val="20"/>
              </w:rPr>
              <w:t>Kontrolní vážení (</w:t>
            </w:r>
            <w:proofErr w:type="spellStart"/>
            <w:r w:rsidRPr="004769FD">
              <w:rPr>
                <w:rFonts w:ascii="Arial" w:hAnsi="Arial" w:cs="Arial"/>
                <w:sz w:val="20"/>
                <w:szCs w:val="20"/>
              </w:rPr>
              <w:t>High</w:t>
            </w:r>
            <w:proofErr w:type="spellEnd"/>
            <w:r w:rsidRPr="004769FD">
              <w:rPr>
                <w:rFonts w:ascii="Arial" w:hAnsi="Arial" w:cs="Arial"/>
                <w:sz w:val="20"/>
                <w:szCs w:val="20"/>
              </w:rPr>
              <w:t>-OK-</w:t>
            </w:r>
            <w:proofErr w:type="spellStart"/>
            <w:r w:rsidRPr="004769FD">
              <w:rPr>
                <w:rFonts w:ascii="Arial" w:hAnsi="Arial" w:cs="Arial"/>
                <w:sz w:val="20"/>
                <w:szCs w:val="20"/>
              </w:rPr>
              <w:t>Low</w:t>
            </w:r>
            <w:proofErr w:type="spellEnd"/>
            <w:r w:rsidRPr="004769FD">
              <w:rPr>
                <w:rFonts w:ascii="Arial" w:hAnsi="Arial" w:cs="Arial"/>
                <w:sz w:val="20"/>
                <w:szCs w:val="20"/>
              </w:rPr>
              <w:t>), procentuální vážení, dynamické vážení,</w:t>
            </w:r>
            <w:r>
              <w:rPr>
                <w:rFonts w:ascii="Arial" w:hAnsi="Arial" w:cs="Arial"/>
                <w:sz w:val="20"/>
                <w:szCs w:val="20"/>
              </w:rPr>
              <w:t xml:space="preserve"> </w:t>
            </w:r>
            <w:r w:rsidRPr="004769FD">
              <w:rPr>
                <w:rFonts w:ascii="Arial" w:hAnsi="Arial" w:cs="Arial"/>
                <w:sz w:val="20"/>
                <w:szCs w:val="20"/>
              </w:rPr>
              <w:t xml:space="preserve">diferenciální vážení </w:t>
            </w:r>
          </w:p>
          <w:p w:rsidR="00194C09" w:rsidRPr="004769FD" w:rsidRDefault="00194C09" w:rsidP="00403F3A">
            <w:pPr>
              <w:pStyle w:val="Bezmezer"/>
              <w:snapToGrid w:val="0"/>
              <w:ind w:left="34"/>
              <w:jc w:val="left"/>
              <w:rPr>
                <w:rFonts w:ascii="Arial" w:hAnsi="Arial" w:cs="Arial"/>
                <w:color w:val="000000"/>
                <w:sz w:val="20"/>
                <w:szCs w:val="20"/>
              </w:rPr>
            </w:pPr>
          </w:p>
        </w:tc>
        <w:tc>
          <w:tcPr>
            <w:tcW w:w="4858" w:type="dxa"/>
          </w:tcPr>
          <w:p w:rsidR="00194C09" w:rsidRPr="000069EC" w:rsidRDefault="00194C09" w:rsidP="00403F3A">
            <w:pPr>
              <w:pStyle w:val="Bezmezer"/>
              <w:rPr>
                <w:rFonts w:ascii="Arial" w:hAnsi="Arial" w:cs="Arial"/>
                <w:sz w:val="20"/>
                <w:szCs w:val="20"/>
              </w:rPr>
            </w:pPr>
          </w:p>
        </w:tc>
      </w:tr>
      <w:tr w:rsidR="00194C09" w:rsidRPr="00426A84" w:rsidTr="00403F3A">
        <w:tc>
          <w:tcPr>
            <w:tcW w:w="4782" w:type="dxa"/>
          </w:tcPr>
          <w:p w:rsidR="00194C09" w:rsidRPr="004769FD" w:rsidRDefault="00194C09" w:rsidP="00403F3A">
            <w:pPr>
              <w:ind w:left="0"/>
              <w:jc w:val="left"/>
              <w:rPr>
                <w:rFonts w:ascii="Arial" w:hAnsi="Arial" w:cs="Arial"/>
                <w:color w:val="000000"/>
                <w:sz w:val="20"/>
                <w:szCs w:val="20"/>
              </w:rPr>
            </w:pPr>
            <w:r w:rsidRPr="004769FD">
              <w:rPr>
                <w:rFonts w:ascii="Arial" w:hAnsi="Arial" w:cs="Arial"/>
                <w:sz w:val="20"/>
                <w:szCs w:val="20"/>
              </w:rPr>
              <w:t>Interní kalibrace - spouštění automaticky nebo manuálně</w:t>
            </w:r>
          </w:p>
        </w:tc>
        <w:tc>
          <w:tcPr>
            <w:tcW w:w="4858" w:type="dxa"/>
          </w:tcPr>
          <w:p w:rsidR="00194C09" w:rsidRPr="000069EC" w:rsidRDefault="00194C09" w:rsidP="00403F3A">
            <w:pPr>
              <w:pStyle w:val="Bezmezer"/>
              <w:rPr>
                <w:rFonts w:ascii="Arial" w:hAnsi="Arial" w:cs="Arial"/>
                <w:sz w:val="20"/>
                <w:szCs w:val="20"/>
              </w:rPr>
            </w:pPr>
          </w:p>
        </w:tc>
      </w:tr>
      <w:tr w:rsidR="00194C09" w:rsidRPr="00426A84" w:rsidTr="00403F3A">
        <w:tc>
          <w:tcPr>
            <w:tcW w:w="4782" w:type="dxa"/>
          </w:tcPr>
          <w:p w:rsidR="00194C09" w:rsidRPr="004769FD" w:rsidRDefault="00194C09" w:rsidP="00403F3A">
            <w:pPr>
              <w:ind w:left="0"/>
              <w:jc w:val="left"/>
              <w:rPr>
                <w:rFonts w:ascii="Arial" w:hAnsi="Arial" w:cs="Arial"/>
                <w:sz w:val="20"/>
                <w:szCs w:val="20"/>
              </w:rPr>
            </w:pPr>
            <w:r w:rsidRPr="004769FD">
              <w:rPr>
                <w:rFonts w:ascii="Arial" w:hAnsi="Arial" w:cs="Arial"/>
                <w:sz w:val="20"/>
                <w:szCs w:val="20"/>
              </w:rPr>
              <w:t xml:space="preserve">GLP, GMP protokoly </w:t>
            </w:r>
          </w:p>
          <w:p w:rsidR="00194C09" w:rsidRPr="004769FD" w:rsidRDefault="00194C09" w:rsidP="00403F3A">
            <w:pPr>
              <w:ind w:left="0"/>
              <w:jc w:val="left"/>
              <w:rPr>
                <w:rFonts w:ascii="Arial" w:hAnsi="Arial" w:cs="Arial"/>
                <w:color w:val="000000"/>
                <w:sz w:val="20"/>
                <w:szCs w:val="20"/>
              </w:rPr>
            </w:pPr>
          </w:p>
        </w:tc>
        <w:tc>
          <w:tcPr>
            <w:tcW w:w="4858" w:type="dxa"/>
          </w:tcPr>
          <w:p w:rsidR="00194C09" w:rsidRPr="000069EC" w:rsidRDefault="00194C09" w:rsidP="00403F3A">
            <w:pPr>
              <w:pStyle w:val="Bezmezer"/>
              <w:rPr>
                <w:rFonts w:ascii="Arial" w:hAnsi="Arial" w:cs="Arial"/>
                <w:sz w:val="20"/>
                <w:szCs w:val="20"/>
              </w:rPr>
            </w:pPr>
          </w:p>
        </w:tc>
      </w:tr>
      <w:tr w:rsidR="00194C09" w:rsidRPr="00426A84" w:rsidTr="00403F3A">
        <w:tc>
          <w:tcPr>
            <w:tcW w:w="4782" w:type="dxa"/>
          </w:tcPr>
          <w:p w:rsidR="00194C09" w:rsidRPr="004769FD" w:rsidRDefault="00194C09" w:rsidP="00403F3A">
            <w:pPr>
              <w:ind w:left="0"/>
              <w:jc w:val="left"/>
              <w:rPr>
                <w:rFonts w:ascii="Arial" w:hAnsi="Arial" w:cs="Arial"/>
                <w:color w:val="000000"/>
                <w:sz w:val="20"/>
                <w:szCs w:val="20"/>
              </w:rPr>
            </w:pPr>
            <w:r w:rsidRPr="004769FD">
              <w:rPr>
                <w:rFonts w:ascii="Arial" w:hAnsi="Arial" w:cs="Arial"/>
                <w:sz w:val="20"/>
                <w:szCs w:val="20"/>
              </w:rPr>
              <w:t xml:space="preserve">USB, RS 232 port - k exportu dat do PC, software </w:t>
            </w:r>
          </w:p>
        </w:tc>
        <w:tc>
          <w:tcPr>
            <w:tcW w:w="4858" w:type="dxa"/>
          </w:tcPr>
          <w:p w:rsidR="00194C09" w:rsidRPr="000069EC" w:rsidRDefault="00194C09" w:rsidP="00403F3A">
            <w:pPr>
              <w:pStyle w:val="Bezmezer"/>
              <w:rPr>
                <w:rFonts w:ascii="Arial" w:hAnsi="Arial" w:cs="Arial"/>
                <w:sz w:val="20"/>
                <w:szCs w:val="20"/>
              </w:rPr>
            </w:pPr>
          </w:p>
        </w:tc>
      </w:tr>
      <w:tr w:rsidR="00194C09" w:rsidRPr="00426A84" w:rsidTr="00403F3A">
        <w:tc>
          <w:tcPr>
            <w:tcW w:w="4782" w:type="dxa"/>
          </w:tcPr>
          <w:p w:rsidR="00194C09" w:rsidRPr="004769FD" w:rsidRDefault="00194C09" w:rsidP="00403F3A">
            <w:pPr>
              <w:ind w:left="0"/>
              <w:jc w:val="left"/>
              <w:rPr>
                <w:rFonts w:ascii="Arial" w:hAnsi="Arial" w:cs="Arial"/>
                <w:sz w:val="20"/>
                <w:szCs w:val="20"/>
              </w:rPr>
            </w:pPr>
            <w:r w:rsidRPr="004769FD">
              <w:rPr>
                <w:rFonts w:ascii="Arial" w:hAnsi="Arial" w:cs="Arial"/>
                <w:sz w:val="20"/>
                <w:szCs w:val="20"/>
              </w:rPr>
              <w:t xml:space="preserve">Rozměr platformy (Ø): min. 90 mm </w:t>
            </w:r>
          </w:p>
          <w:p w:rsidR="00194C09" w:rsidRPr="004769FD" w:rsidRDefault="00194C09" w:rsidP="00403F3A">
            <w:pPr>
              <w:ind w:left="0"/>
              <w:jc w:val="left"/>
              <w:rPr>
                <w:rFonts w:ascii="Arial" w:hAnsi="Arial" w:cs="Arial"/>
                <w:color w:val="000000"/>
                <w:sz w:val="20"/>
                <w:szCs w:val="20"/>
              </w:rPr>
            </w:pPr>
          </w:p>
        </w:tc>
        <w:tc>
          <w:tcPr>
            <w:tcW w:w="4858" w:type="dxa"/>
          </w:tcPr>
          <w:p w:rsidR="00194C09" w:rsidRPr="000069EC" w:rsidRDefault="00194C09" w:rsidP="00403F3A">
            <w:pPr>
              <w:pStyle w:val="Bezmezer"/>
              <w:rPr>
                <w:rFonts w:ascii="Arial" w:hAnsi="Arial" w:cs="Arial"/>
                <w:sz w:val="20"/>
                <w:szCs w:val="20"/>
              </w:rPr>
            </w:pPr>
          </w:p>
        </w:tc>
      </w:tr>
      <w:tr w:rsidR="00194C09" w:rsidRPr="00426A84" w:rsidTr="00403F3A">
        <w:trPr>
          <w:trHeight w:val="537"/>
        </w:trPr>
        <w:tc>
          <w:tcPr>
            <w:tcW w:w="4782" w:type="dxa"/>
          </w:tcPr>
          <w:p w:rsidR="00194C09" w:rsidRPr="004769FD" w:rsidRDefault="00194C09" w:rsidP="00403F3A">
            <w:pPr>
              <w:ind w:left="0"/>
              <w:jc w:val="left"/>
              <w:rPr>
                <w:rFonts w:ascii="Arial" w:hAnsi="Arial" w:cs="Arial"/>
                <w:sz w:val="20"/>
                <w:szCs w:val="20"/>
              </w:rPr>
            </w:pPr>
            <w:r w:rsidRPr="004769FD">
              <w:rPr>
                <w:rFonts w:ascii="Arial" w:hAnsi="Arial" w:cs="Arial"/>
                <w:sz w:val="20"/>
                <w:szCs w:val="20"/>
              </w:rPr>
              <w:t xml:space="preserve">Barevný dotykový displej </w:t>
            </w:r>
          </w:p>
          <w:p w:rsidR="00194C09" w:rsidRPr="004769FD" w:rsidRDefault="00194C09" w:rsidP="00403F3A">
            <w:pPr>
              <w:ind w:left="0"/>
              <w:jc w:val="left"/>
              <w:rPr>
                <w:rFonts w:ascii="Arial" w:hAnsi="Arial" w:cs="Arial"/>
                <w:color w:val="000000"/>
                <w:sz w:val="20"/>
                <w:szCs w:val="20"/>
              </w:rPr>
            </w:pPr>
          </w:p>
        </w:tc>
        <w:tc>
          <w:tcPr>
            <w:tcW w:w="4858" w:type="dxa"/>
          </w:tcPr>
          <w:p w:rsidR="00194C09" w:rsidRPr="000069EC" w:rsidRDefault="00194C09" w:rsidP="00403F3A">
            <w:pPr>
              <w:pStyle w:val="Bezmezer"/>
              <w:rPr>
                <w:rFonts w:ascii="Arial" w:hAnsi="Arial" w:cs="Arial"/>
                <w:sz w:val="20"/>
                <w:szCs w:val="20"/>
              </w:rPr>
            </w:pPr>
          </w:p>
        </w:tc>
      </w:tr>
    </w:tbl>
    <w:p w:rsidR="00194C09" w:rsidRDefault="00194C09" w:rsidP="00CF7D3D">
      <w:pPr>
        <w:suppressAutoHyphens/>
        <w:spacing w:line="280" w:lineRule="atLeast"/>
        <w:ind w:left="0"/>
        <w:rPr>
          <w:rFonts w:ascii="Arial" w:hAnsi="Arial" w:cs="Arial"/>
          <w:i/>
          <w:iCs/>
          <w:sz w:val="18"/>
          <w:szCs w:val="18"/>
        </w:rPr>
      </w:pPr>
    </w:p>
    <w:p w:rsidR="00194C09" w:rsidRDefault="00194C09" w:rsidP="00CF7D3D">
      <w:pPr>
        <w:suppressAutoHyphens/>
        <w:spacing w:line="280" w:lineRule="atLeast"/>
        <w:ind w:left="0"/>
        <w:rPr>
          <w:rFonts w:ascii="Arial" w:hAnsi="Arial" w:cs="Arial"/>
          <w:i/>
          <w:iCs/>
          <w:sz w:val="18"/>
          <w:szCs w:val="18"/>
        </w:rPr>
      </w:pPr>
    </w:p>
    <w:p w:rsidR="00CF7D3D" w:rsidRDefault="00CF7D3D" w:rsidP="00CF7D3D">
      <w:pPr>
        <w:suppressAutoHyphens/>
        <w:spacing w:line="280" w:lineRule="atLeast"/>
        <w:ind w:left="0"/>
        <w:rPr>
          <w:rFonts w:ascii="Arial" w:hAnsi="Arial" w:cs="Arial"/>
          <w:i/>
          <w:iCs/>
          <w:sz w:val="18"/>
          <w:szCs w:val="18"/>
        </w:rPr>
      </w:pPr>
      <w:r w:rsidRPr="00122B48">
        <w:rPr>
          <w:rFonts w:ascii="Arial" w:hAnsi="Arial" w:cs="Arial"/>
          <w:i/>
          <w:iCs/>
          <w:sz w:val="18"/>
          <w:szCs w:val="18"/>
        </w:rPr>
        <w:t>* Dodavatel uvede ANO/NE. V případě, že je v technické specifikaci uvedena mezní hodnota rozměru nebo výkonu, je nutno uvést konkrétní hodnotu pro nabízený stroj. Dodavatel je oprávněn přiložit k této technické specifikaci i svou vlastní či svůj popis zařízení.</w:t>
      </w:r>
    </w:p>
    <w:p w:rsidR="00CF7D3D" w:rsidRPr="00122B48" w:rsidRDefault="00CF7D3D" w:rsidP="00CF7D3D">
      <w:pPr>
        <w:spacing w:line="280" w:lineRule="atLeast"/>
        <w:rPr>
          <w:rFonts w:ascii="Arial" w:hAnsi="Arial" w:cs="Arial"/>
          <w:sz w:val="20"/>
          <w:szCs w:val="20"/>
        </w:rPr>
      </w:pPr>
    </w:p>
    <w:p w:rsidR="00CF7D3D" w:rsidRDefault="00CF7D3D" w:rsidP="00CF7D3D">
      <w:pPr>
        <w:spacing w:line="280" w:lineRule="atLeast"/>
        <w:rPr>
          <w:rFonts w:ascii="Arial" w:hAnsi="Arial" w:cs="Arial"/>
          <w:sz w:val="20"/>
          <w:szCs w:val="20"/>
        </w:rPr>
      </w:pPr>
      <w:r w:rsidRPr="00122B48">
        <w:rPr>
          <w:rFonts w:ascii="Arial" w:hAnsi="Arial" w:cs="Arial"/>
          <w:sz w:val="20"/>
          <w:szCs w:val="20"/>
        </w:rPr>
        <w:t>Prodávající prohlašuje, že dodávka tvořená výše uvedenými zařízeními bude vyhovovat všem požadavkům Kupujícího uvedeným v bodě 1 této přílohy. Pokud by se v průběhu přípravy a realizace dodávky ukázalo, že ke splnění požadavků Kupujícího uvedených v bodě 1 této přílohy jsou nezbytná další zařízení či práce, zavazuje se Prodávající dodat tato zařízení a provést tyto práce jako součást své dodávky bez zvýšení Kupní ceny (zmíněné dodávky a práce nebudou mít charakter víceprací)</w:t>
      </w:r>
      <w:r>
        <w:rPr>
          <w:rFonts w:ascii="Arial" w:hAnsi="Arial" w:cs="Arial"/>
          <w:sz w:val="20"/>
          <w:szCs w:val="20"/>
        </w:rPr>
        <w:t>.</w:t>
      </w:r>
    </w:p>
    <w:p w:rsidR="00CF7D3D" w:rsidRPr="00122B48" w:rsidRDefault="00CF7D3D" w:rsidP="00CF7D3D">
      <w:pPr>
        <w:spacing w:line="280" w:lineRule="atLeast"/>
        <w:rPr>
          <w:rFonts w:ascii="Arial" w:hAnsi="Arial" w:cs="Arial"/>
          <w:sz w:val="20"/>
          <w:szCs w:val="20"/>
        </w:rPr>
      </w:pPr>
    </w:p>
    <w:p w:rsidR="00CF7D3D" w:rsidRDefault="00CF7D3D" w:rsidP="00CF7D3D"/>
    <w:p w:rsidR="00CF7D3D" w:rsidRDefault="00CF7D3D" w:rsidP="00CF7D3D"/>
    <w:p w:rsidR="00CF7D3D" w:rsidRDefault="00CF7D3D" w:rsidP="00CF7D3D"/>
    <w:p w:rsidR="00CF7D3D" w:rsidRDefault="00CF7D3D" w:rsidP="00CF7D3D">
      <w:pPr>
        <w:outlineLvl w:val="0"/>
        <w:rPr>
          <w:rFonts w:ascii="Arial" w:hAnsi="Arial" w:cs="Arial"/>
          <w:b/>
          <w:bCs/>
          <w:sz w:val="20"/>
          <w:szCs w:val="20"/>
        </w:rPr>
      </w:pPr>
      <w:r>
        <w:rPr>
          <w:rFonts w:ascii="Arial" w:hAnsi="Arial" w:cs="Arial"/>
          <w:sz w:val="20"/>
          <w:szCs w:val="20"/>
        </w:rPr>
        <w:br w:type="page"/>
      </w:r>
    </w:p>
    <w:p w:rsidR="009F2C23" w:rsidRDefault="00CF7D3D" w:rsidP="00CF7D3D">
      <w:pPr>
        <w:outlineLvl w:val="0"/>
        <w:rPr>
          <w:rFonts w:ascii="Arial" w:hAnsi="Arial" w:cs="Arial"/>
          <w:b/>
          <w:bCs/>
          <w:sz w:val="20"/>
          <w:szCs w:val="20"/>
        </w:rPr>
      </w:pPr>
      <w:r>
        <w:rPr>
          <w:rFonts w:ascii="Arial" w:hAnsi="Arial" w:cs="Arial"/>
          <w:b/>
          <w:bCs/>
          <w:sz w:val="20"/>
          <w:szCs w:val="20"/>
        </w:rPr>
        <w:lastRenderedPageBreak/>
        <w:t xml:space="preserve">Váhy  </w:t>
      </w:r>
      <w:r w:rsidRPr="00CC2D21">
        <w:rPr>
          <w:b/>
        </w:rPr>
        <w:t>Přesné</w:t>
      </w:r>
      <w:r>
        <w:rPr>
          <w:rFonts w:ascii="Arial" w:hAnsi="Arial" w:cs="Arial"/>
          <w:b/>
          <w:bCs/>
          <w:sz w:val="20"/>
          <w:szCs w:val="20"/>
        </w:rPr>
        <w:t xml:space="preserve">     </w:t>
      </w:r>
    </w:p>
    <w:p w:rsidR="009F2C23" w:rsidRPr="0013475F" w:rsidRDefault="009F2C23" w:rsidP="009F2C23">
      <w:pPr>
        <w:rPr>
          <w:rFonts w:ascii="Arial" w:hAnsi="Arial" w:cs="Arial"/>
          <w:bCs/>
          <w:i/>
          <w:sz w:val="20"/>
          <w:szCs w:val="20"/>
        </w:rPr>
      </w:pPr>
      <w:r w:rsidRPr="0013475F">
        <w:rPr>
          <w:rFonts w:ascii="Arial" w:hAnsi="Arial" w:cs="Arial"/>
          <w:bCs/>
          <w:i/>
          <w:sz w:val="20"/>
          <w:szCs w:val="20"/>
        </w:rPr>
        <w:t xml:space="preserve">Předpokládaná cena </w:t>
      </w:r>
      <w:r>
        <w:rPr>
          <w:rFonts w:ascii="Arial" w:hAnsi="Arial" w:cs="Arial"/>
          <w:bCs/>
          <w:i/>
          <w:sz w:val="20"/>
          <w:szCs w:val="20"/>
        </w:rPr>
        <w:t>pro účel zadávacího řízení 35</w:t>
      </w:r>
      <w:r w:rsidRPr="0013475F">
        <w:rPr>
          <w:rFonts w:ascii="Arial" w:hAnsi="Arial" w:cs="Arial"/>
          <w:bCs/>
          <w:i/>
          <w:sz w:val="20"/>
          <w:szCs w:val="20"/>
        </w:rPr>
        <w:t>.000,- Kč bez DPH</w:t>
      </w:r>
      <w:r>
        <w:rPr>
          <w:rFonts w:ascii="Arial" w:hAnsi="Arial" w:cs="Arial"/>
          <w:bCs/>
          <w:i/>
          <w:sz w:val="20"/>
          <w:szCs w:val="20"/>
        </w:rPr>
        <w:t>.</w:t>
      </w:r>
    </w:p>
    <w:p w:rsidR="00CF7D3D" w:rsidRPr="005340AA" w:rsidRDefault="00CF7D3D" w:rsidP="00CF7D3D">
      <w:pPr>
        <w:outlineLvl w:val="0"/>
        <w:rPr>
          <w:rFonts w:ascii="Arial" w:hAnsi="Arial" w:cs="Arial"/>
          <w:b/>
          <w:bCs/>
          <w:sz w:val="20"/>
          <w:szCs w:val="20"/>
        </w:rPr>
      </w:pPr>
      <w:r>
        <w:rPr>
          <w:rFonts w:ascii="Arial" w:hAnsi="Arial" w:cs="Arial"/>
          <w:b/>
          <w:bCs/>
          <w:sz w:val="20"/>
          <w:szCs w:val="20"/>
        </w:rPr>
        <w:t xml:space="preserve">     </w:t>
      </w:r>
    </w:p>
    <w:p w:rsidR="00CF7D3D" w:rsidRDefault="00CF7D3D" w:rsidP="00CF7D3D">
      <w:pPr>
        <w:rPr>
          <w:rFonts w:ascii="Arial" w:hAnsi="Arial" w:cs="Arial"/>
          <w:sz w:val="20"/>
          <w:szCs w:val="20"/>
        </w:rPr>
      </w:pPr>
    </w:p>
    <w:p w:rsidR="00CF7D3D" w:rsidRDefault="00CF7D3D" w:rsidP="00CF7D3D">
      <w:pPr>
        <w:rPr>
          <w:rFonts w:ascii="Arial" w:hAnsi="Arial" w:cs="Arial"/>
          <w:sz w:val="20"/>
          <w:szCs w:val="20"/>
        </w:rPr>
      </w:pPr>
      <w:r>
        <w:rPr>
          <w:rFonts w:ascii="Arial" w:hAnsi="Arial" w:cs="Arial"/>
          <w:sz w:val="20"/>
          <w:szCs w:val="20"/>
        </w:rPr>
        <w:t>Váhy budou používány k přípravě kultivačních medií a vážkové analýze při stanovení metabolické aktivity mikroorganizmů</w:t>
      </w:r>
      <w:r w:rsidRPr="007C2B29">
        <w:rPr>
          <w:rFonts w:ascii="Arial" w:hAnsi="Arial" w:cs="Arial"/>
          <w:sz w:val="20"/>
          <w:szCs w:val="20"/>
        </w:rPr>
        <w:t xml:space="preserve">. Přístroje budou využívány v praktických cvičeních. </w:t>
      </w:r>
    </w:p>
    <w:p w:rsidR="00CF7D3D" w:rsidRPr="007C2B29" w:rsidRDefault="00CF7D3D" w:rsidP="00CF7D3D">
      <w:pPr>
        <w:rPr>
          <w:rFonts w:ascii="Arial" w:hAnsi="Arial" w:cs="Arial"/>
          <w:sz w:val="20"/>
          <w:szCs w:val="20"/>
        </w:rPr>
      </w:pPr>
      <w:r w:rsidRPr="00F62911">
        <w:rPr>
          <w:rFonts w:ascii="Arial" w:hAnsi="Arial" w:cs="Arial"/>
          <w:sz w:val="20"/>
          <w:szCs w:val="20"/>
        </w:rPr>
        <w:t>a studenty při zpracování diplomové a doktorské práce</w:t>
      </w:r>
      <w:r>
        <w:rPr>
          <w:rFonts w:ascii="Arial" w:hAnsi="Arial" w:cs="Arial"/>
          <w:sz w:val="20"/>
          <w:szCs w:val="20"/>
        </w:rPr>
        <w:t>.</w:t>
      </w:r>
    </w:p>
    <w:p w:rsidR="00CF7D3D" w:rsidRPr="00122B48" w:rsidRDefault="00CF7D3D" w:rsidP="00CF7D3D">
      <w:pPr>
        <w:spacing w:line="280" w:lineRule="atLeast"/>
        <w:ind w:left="0"/>
        <w:rPr>
          <w:rFonts w:ascii="Arial" w:hAnsi="Arial" w:cs="Arial"/>
          <w:sz w:val="20"/>
          <w:szCs w:val="20"/>
        </w:rPr>
      </w:pPr>
    </w:p>
    <w:p w:rsidR="00CF7D3D" w:rsidRPr="00122B48" w:rsidRDefault="00CF7D3D" w:rsidP="00CF7D3D">
      <w:pPr>
        <w:numPr>
          <w:ilvl w:val="0"/>
          <w:numId w:val="16"/>
        </w:numPr>
        <w:spacing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CF7D3D" w:rsidRPr="00122B48" w:rsidRDefault="00CF7D3D" w:rsidP="00CF7D3D">
      <w:pPr>
        <w:suppressAutoHyphens/>
        <w:spacing w:line="280" w:lineRule="atLeast"/>
        <w:ind w:left="0"/>
        <w:rPr>
          <w:rFonts w:ascii="Arial" w:hAnsi="Arial" w:cs="Arial"/>
          <w:sz w:val="22"/>
          <w:szCs w:val="22"/>
        </w:rPr>
      </w:pPr>
    </w:p>
    <w:tbl>
      <w:tblPr>
        <w:tblW w:w="9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2"/>
        <w:gridCol w:w="4858"/>
      </w:tblGrid>
      <w:tr w:rsidR="00CF7D3D" w:rsidRPr="00426A84" w:rsidTr="00105B6D">
        <w:tc>
          <w:tcPr>
            <w:tcW w:w="4782" w:type="dxa"/>
          </w:tcPr>
          <w:p w:rsidR="00CF7D3D" w:rsidRPr="000069EC" w:rsidRDefault="00CF7D3D" w:rsidP="00105B6D">
            <w:pPr>
              <w:suppressAutoHyphens/>
              <w:ind w:left="0"/>
              <w:rPr>
                <w:rFonts w:ascii="Arial" w:hAnsi="Arial" w:cs="Arial"/>
                <w:b/>
                <w:bCs/>
                <w:sz w:val="20"/>
                <w:szCs w:val="20"/>
              </w:rPr>
            </w:pPr>
            <w:r w:rsidRPr="000069EC">
              <w:rPr>
                <w:rFonts w:ascii="Arial" w:hAnsi="Arial" w:cs="Arial"/>
                <w:b/>
                <w:bCs/>
                <w:sz w:val="20"/>
                <w:szCs w:val="20"/>
              </w:rPr>
              <w:t>Minimální požadované technické parametry</w:t>
            </w:r>
          </w:p>
          <w:p w:rsidR="00CF7D3D" w:rsidRPr="000069EC" w:rsidRDefault="00CF7D3D" w:rsidP="00105B6D">
            <w:pPr>
              <w:suppressAutoHyphens/>
              <w:ind w:left="0"/>
              <w:rPr>
                <w:rFonts w:ascii="Arial" w:hAnsi="Arial" w:cs="Arial"/>
                <w:b/>
                <w:bCs/>
                <w:sz w:val="20"/>
                <w:szCs w:val="20"/>
              </w:rPr>
            </w:pPr>
          </w:p>
        </w:tc>
        <w:tc>
          <w:tcPr>
            <w:tcW w:w="4858" w:type="dxa"/>
          </w:tcPr>
          <w:p w:rsidR="00CF7D3D" w:rsidRPr="000069EC" w:rsidRDefault="00CF7D3D" w:rsidP="00105B6D">
            <w:pPr>
              <w:suppressAutoHyphens/>
              <w:ind w:left="0"/>
              <w:rPr>
                <w:rFonts w:ascii="Arial" w:hAnsi="Arial" w:cs="Arial"/>
                <w:b/>
                <w:bCs/>
                <w:sz w:val="20"/>
                <w:szCs w:val="20"/>
              </w:rPr>
            </w:pPr>
            <w:r w:rsidRPr="000069EC">
              <w:rPr>
                <w:rFonts w:ascii="Arial" w:hAnsi="Arial" w:cs="Arial"/>
                <w:b/>
                <w:bCs/>
                <w:sz w:val="20"/>
                <w:szCs w:val="20"/>
              </w:rPr>
              <w:t>Technické parametry nabízené dodavatelem*</w:t>
            </w:r>
          </w:p>
          <w:p w:rsidR="00CF7D3D" w:rsidRPr="000069EC" w:rsidRDefault="00CF7D3D" w:rsidP="00105B6D">
            <w:pPr>
              <w:suppressAutoHyphens/>
              <w:ind w:left="0"/>
              <w:rPr>
                <w:rFonts w:ascii="Arial" w:hAnsi="Arial" w:cs="Arial"/>
                <w:b/>
                <w:bCs/>
                <w:sz w:val="20"/>
                <w:szCs w:val="20"/>
              </w:rPr>
            </w:pPr>
          </w:p>
        </w:tc>
      </w:tr>
      <w:tr w:rsidR="00CF7D3D" w:rsidRPr="00426A84" w:rsidTr="00105B6D">
        <w:trPr>
          <w:trHeight w:val="802"/>
        </w:trPr>
        <w:tc>
          <w:tcPr>
            <w:tcW w:w="4782" w:type="dxa"/>
          </w:tcPr>
          <w:p w:rsidR="00CF7D3D" w:rsidRPr="00CC2D21" w:rsidRDefault="00CF7D3D" w:rsidP="00105B6D">
            <w:pPr>
              <w:ind w:left="0"/>
              <w:rPr>
                <w:b/>
              </w:rPr>
            </w:pPr>
            <w:r w:rsidRPr="00CC2D21">
              <w:rPr>
                <w:b/>
              </w:rPr>
              <w:t>Přesné váhy (1x)</w:t>
            </w:r>
          </w:p>
          <w:p w:rsidR="00CF7D3D" w:rsidRPr="00247B35" w:rsidRDefault="00CF7D3D" w:rsidP="00105B6D">
            <w:pPr>
              <w:ind w:left="60"/>
              <w:jc w:val="left"/>
              <w:rPr>
                <w:rFonts w:ascii="Arial" w:hAnsi="Arial" w:cs="Arial"/>
                <w:color w:val="000000"/>
                <w:sz w:val="20"/>
                <w:szCs w:val="20"/>
              </w:rPr>
            </w:pPr>
          </w:p>
        </w:tc>
        <w:tc>
          <w:tcPr>
            <w:tcW w:w="4858" w:type="dxa"/>
          </w:tcPr>
          <w:p w:rsidR="00CF7D3D" w:rsidRPr="000069EC" w:rsidRDefault="00CF7D3D" w:rsidP="00105B6D">
            <w:pPr>
              <w:pStyle w:val="Bezmezer"/>
              <w:rPr>
                <w:rFonts w:ascii="Arial" w:hAnsi="Arial" w:cs="Arial"/>
                <w:sz w:val="20"/>
                <w:szCs w:val="20"/>
              </w:rPr>
            </w:pPr>
          </w:p>
        </w:tc>
      </w:tr>
      <w:tr w:rsidR="00CF7D3D" w:rsidRPr="00426A84" w:rsidTr="00105B6D">
        <w:trPr>
          <w:trHeight w:val="802"/>
        </w:trPr>
        <w:tc>
          <w:tcPr>
            <w:tcW w:w="4782" w:type="dxa"/>
          </w:tcPr>
          <w:p w:rsidR="00CF7D3D" w:rsidRPr="00613B4D" w:rsidRDefault="00CF7D3D" w:rsidP="00105B6D">
            <w:pPr>
              <w:ind w:left="0"/>
              <w:jc w:val="left"/>
              <w:rPr>
                <w:rFonts w:ascii="Arial" w:hAnsi="Arial" w:cs="Arial"/>
                <w:sz w:val="20"/>
                <w:szCs w:val="20"/>
              </w:rPr>
            </w:pPr>
            <w:r w:rsidRPr="00613B4D">
              <w:rPr>
                <w:rFonts w:ascii="Arial" w:hAnsi="Arial" w:cs="Arial"/>
                <w:sz w:val="20"/>
                <w:szCs w:val="20"/>
              </w:rPr>
              <w:t xml:space="preserve">Přesné váhy s max. váživostí- 210 g a přesností 0,001g    </w:t>
            </w:r>
          </w:p>
          <w:p w:rsidR="00CF7D3D" w:rsidRPr="00613B4D" w:rsidRDefault="00CF7D3D" w:rsidP="00105B6D">
            <w:pPr>
              <w:ind w:left="0"/>
              <w:jc w:val="left"/>
              <w:rPr>
                <w:rFonts w:ascii="Arial" w:hAnsi="Arial" w:cs="Arial"/>
                <w:sz w:val="20"/>
                <w:szCs w:val="20"/>
              </w:rPr>
            </w:pPr>
          </w:p>
        </w:tc>
        <w:tc>
          <w:tcPr>
            <w:tcW w:w="4858" w:type="dxa"/>
          </w:tcPr>
          <w:p w:rsidR="00CF7D3D" w:rsidRPr="000069EC" w:rsidRDefault="00CF7D3D" w:rsidP="00105B6D">
            <w:pPr>
              <w:pStyle w:val="Bezmezer"/>
              <w:rPr>
                <w:rFonts w:ascii="Arial" w:hAnsi="Arial" w:cs="Arial"/>
                <w:sz w:val="20"/>
                <w:szCs w:val="20"/>
              </w:rPr>
            </w:pPr>
          </w:p>
        </w:tc>
      </w:tr>
      <w:tr w:rsidR="00CF7D3D" w:rsidRPr="00426A84" w:rsidTr="00105B6D">
        <w:trPr>
          <w:trHeight w:val="490"/>
        </w:trPr>
        <w:tc>
          <w:tcPr>
            <w:tcW w:w="4782" w:type="dxa"/>
          </w:tcPr>
          <w:p w:rsidR="00CF7D3D" w:rsidRPr="00613B4D" w:rsidRDefault="00CF7D3D" w:rsidP="00105B6D">
            <w:pPr>
              <w:ind w:left="0"/>
              <w:jc w:val="left"/>
              <w:rPr>
                <w:rFonts w:ascii="Arial" w:hAnsi="Arial" w:cs="Arial"/>
                <w:sz w:val="20"/>
                <w:szCs w:val="20"/>
              </w:rPr>
            </w:pPr>
            <w:r w:rsidRPr="00613B4D">
              <w:rPr>
                <w:rFonts w:ascii="Arial" w:hAnsi="Arial" w:cs="Arial"/>
                <w:sz w:val="20"/>
                <w:szCs w:val="20"/>
              </w:rPr>
              <w:t>Interní automatická kalibrace</w:t>
            </w:r>
          </w:p>
          <w:p w:rsidR="00CF7D3D" w:rsidRPr="00613B4D" w:rsidRDefault="00CF7D3D" w:rsidP="00105B6D">
            <w:pPr>
              <w:ind w:left="0"/>
              <w:jc w:val="left"/>
              <w:rPr>
                <w:rFonts w:ascii="Arial" w:hAnsi="Arial" w:cs="Arial"/>
                <w:sz w:val="20"/>
                <w:szCs w:val="20"/>
                <w:lang w:val="pl-PL"/>
              </w:rPr>
            </w:pPr>
          </w:p>
        </w:tc>
        <w:tc>
          <w:tcPr>
            <w:tcW w:w="4858" w:type="dxa"/>
          </w:tcPr>
          <w:p w:rsidR="00CF7D3D" w:rsidRPr="000069EC" w:rsidRDefault="00CF7D3D" w:rsidP="00105B6D">
            <w:pPr>
              <w:pStyle w:val="Bezmezer"/>
              <w:rPr>
                <w:rFonts w:ascii="Arial" w:hAnsi="Arial" w:cs="Arial"/>
                <w:sz w:val="20"/>
                <w:szCs w:val="20"/>
              </w:rPr>
            </w:pPr>
          </w:p>
        </w:tc>
      </w:tr>
      <w:tr w:rsidR="00CF7D3D" w:rsidRPr="00426A84" w:rsidTr="00105B6D">
        <w:trPr>
          <w:trHeight w:val="431"/>
        </w:trPr>
        <w:tc>
          <w:tcPr>
            <w:tcW w:w="4782" w:type="dxa"/>
          </w:tcPr>
          <w:p w:rsidR="00CF7D3D" w:rsidRPr="00613B4D" w:rsidRDefault="00CF7D3D" w:rsidP="00105B6D">
            <w:pPr>
              <w:ind w:left="0"/>
              <w:jc w:val="left"/>
              <w:rPr>
                <w:rFonts w:ascii="Arial" w:hAnsi="Arial" w:cs="Arial"/>
                <w:sz w:val="20"/>
                <w:szCs w:val="20"/>
              </w:rPr>
            </w:pPr>
            <w:r w:rsidRPr="00613B4D">
              <w:rPr>
                <w:rFonts w:ascii="Arial" w:hAnsi="Arial" w:cs="Arial"/>
                <w:sz w:val="20"/>
                <w:szCs w:val="20"/>
              </w:rPr>
              <w:t>Kontrolní vážení (</w:t>
            </w:r>
            <w:proofErr w:type="spellStart"/>
            <w:r w:rsidRPr="00613B4D">
              <w:rPr>
                <w:rFonts w:ascii="Arial" w:hAnsi="Arial" w:cs="Arial"/>
                <w:sz w:val="20"/>
                <w:szCs w:val="20"/>
              </w:rPr>
              <w:t>High</w:t>
            </w:r>
            <w:proofErr w:type="spellEnd"/>
            <w:r w:rsidRPr="00613B4D">
              <w:rPr>
                <w:rFonts w:ascii="Arial" w:hAnsi="Arial" w:cs="Arial"/>
                <w:sz w:val="20"/>
                <w:szCs w:val="20"/>
              </w:rPr>
              <w:t>-OK-</w:t>
            </w:r>
            <w:proofErr w:type="spellStart"/>
            <w:r w:rsidRPr="00613B4D">
              <w:rPr>
                <w:rFonts w:ascii="Arial" w:hAnsi="Arial" w:cs="Arial"/>
                <w:sz w:val="20"/>
                <w:szCs w:val="20"/>
              </w:rPr>
              <w:t>Low</w:t>
            </w:r>
            <w:proofErr w:type="spellEnd"/>
            <w:r w:rsidRPr="00613B4D">
              <w:rPr>
                <w:rFonts w:ascii="Arial" w:hAnsi="Arial" w:cs="Arial"/>
                <w:sz w:val="20"/>
                <w:szCs w:val="20"/>
              </w:rPr>
              <w:t>)</w:t>
            </w:r>
          </w:p>
          <w:p w:rsidR="00CF7D3D" w:rsidRPr="00613B4D" w:rsidRDefault="00CF7D3D" w:rsidP="00105B6D">
            <w:pPr>
              <w:ind w:left="60"/>
              <w:jc w:val="left"/>
              <w:rPr>
                <w:rFonts w:ascii="Arial" w:hAnsi="Arial" w:cs="Arial"/>
                <w:color w:val="000000"/>
                <w:sz w:val="20"/>
                <w:szCs w:val="20"/>
              </w:rPr>
            </w:pPr>
          </w:p>
        </w:tc>
        <w:tc>
          <w:tcPr>
            <w:tcW w:w="4858" w:type="dxa"/>
          </w:tcPr>
          <w:p w:rsidR="00CF7D3D" w:rsidRPr="000069EC" w:rsidRDefault="00CF7D3D" w:rsidP="00105B6D">
            <w:pPr>
              <w:pStyle w:val="Bezmezer"/>
              <w:rPr>
                <w:rFonts w:ascii="Arial" w:hAnsi="Arial" w:cs="Arial"/>
                <w:sz w:val="20"/>
                <w:szCs w:val="20"/>
              </w:rPr>
            </w:pPr>
          </w:p>
        </w:tc>
      </w:tr>
      <w:tr w:rsidR="00CF7D3D" w:rsidRPr="00426A84" w:rsidTr="00105B6D">
        <w:trPr>
          <w:trHeight w:val="431"/>
        </w:trPr>
        <w:tc>
          <w:tcPr>
            <w:tcW w:w="4782" w:type="dxa"/>
          </w:tcPr>
          <w:p w:rsidR="00CF7D3D" w:rsidRPr="00613B4D" w:rsidRDefault="00CF7D3D" w:rsidP="00105B6D">
            <w:pPr>
              <w:ind w:left="0"/>
              <w:jc w:val="left"/>
              <w:rPr>
                <w:rFonts w:ascii="Arial" w:hAnsi="Arial" w:cs="Arial"/>
                <w:sz w:val="20"/>
                <w:szCs w:val="20"/>
              </w:rPr>
            </w:pPr>
            <w:r w:rsidRPr="00613B4D">
              <w:rPr>
                <w:rFonts w:ascii="Arial" w:hAnsi="Arial" w:cs="Arial"/>
                <w:sz w:val="20"/>
                <w:szCs w:val="20"/>
              </w:rPr>
              <w:t xml:space="preserve">Procentuální vážení, dynamické </w:t>
            </w:r>
            <w:proofErr w:type="spellStart"/>
            <w:r w:rsidRPr="00613B4D">
              <w:rPr>
                <w:rFonts w:ascii="Arial" w:hAnsi="Arial" w:cs="Arial"/>
                <w:sz w:val="20"/>
                <w:szCs w:val="20"/>
              </w:rPr>
              <w:t>vážení,diferenciální</w:t>
            </w:r>
            <w:proofErr w:type="spellEnd"/>
            <w:r w:rsidRPr="00613B4D">
              <w:rPr>
                <w:rFonts w:ascii="Arial" w:hAnsi="Arial" w:cs="Arial"/>
                <w:sz w:val="20"/>
                <w:szCs w:val="20"/>
              </w:rPr>
              <w:t xml:space="preserve"> vážení </w:t>
            </w:r>
          </w:p>
          <w:p w:rsidR="00CF7D3D" w:rsidRPr="00613B4D" w:rsidRDefault="00CF7D3D" w:rsidP="00105B6D">
            <w:pPr>
              <w:ind w:left="60"/>
              <w:jc w:val="left"/>
              <w:rPr>
                <w:rFonts w:ascii="Arial" w:hAnsi="Arial" w:cs="Arial"/>
                <w:sz w:val="20"/>
                <w:szCs w:val="20"/>
              </w:rPr>
            </w:pPr>
          </w:p>
        </w:tc>
        <w:tc>
          <w:tcPr>
            <w:tcW w:w="4858" w:type="dxa"/>
          </w:tcPr>
          <w:p w:rsidR="00CF7D3D" w:rsidRPr="000069EC" w:rsidRDefault="00CF7D3D" w:rsidP="00105B6D">
            <w:pPr>
              <w:pStyle w:val="Bezmezer"/>
              <w:rPr>
                <w:rFonts w:ascii="Arial" w:hAnsi="Arial" w:cs="Arial"/>
                <w:sz w:val="20"/>
                <w:szCs w:val="20"/>
              </w:rPr>
            </w:pPr>
          </w:p>
        </w:tc>
      </w:tr>
      <w:tr w:rsidR="00CF7D3D" w:rsidRPr="00426A84" w:rsidTr="00105B6D">
        <w:trPr>
          <w:trHeight w:val="431"/>
        </w:trPr>
        <w:tc>
          <w:tcPr>
            <w:tcW w:w="4782" w:type="dxa"/>
          </w:tcPr>
          <w:p w:rsidR="00CF7D3D" w:rsidRPr="00613B4D" w:rsidRDefault="00CF7D3D" w:rsidP="00105B6D">
            <w:pPr>
              <w:ind w:left="0"/>
              <w:jc w:val="left"/>
              <w:rPr>
                <w:rFonts w:ascii="Arial" w:hAnsi="Arial" w:cs="Arial"/>
                <w:sz w:val="20"/>
                <w:szCs w:val="20"/>
              </w:rPr>
            </w:pPr>
            <w:r w:rsidRPr="00613B4D">
              <w:rPr>
                <w:rFonts w:ascii="Arial" w:hAnsi="Arial" w:cs="Arial"/>
                <w:sz w:val="20"/>
                <w:szCs w:val="20"/>
              </w:rPr>
              <w:t xml:space="preserve">Rozměr platformy (Ø): min. 90 mm </w:t>
            </w:r>
          </w:p>
          <w:p w:rsidR="00CF7D3D" w:rsidRPr="00613B4D" w:rsidRDefault="00CF7D3D" w:rsidP="00105B6D">
            <w:pPr>
              <w:ind w:left="0"/>
              <w:jc w:val="left"/>
              <w:rPr>
                <w:rFonts w:ascii="Arial" w:hAnsi="Arial" w:cs="Arial"/>
                <w:sz w:val="20"/>
                <w:szCs w:val="20"/>
              </w:rPr>
            </w:pPr>
          </w:p>
        </w:tc>
        <w:tc>
          <w:tcPr>
            <w:tcW w:w="4858" w:type="dxa"/>
          </w:tcPr>
          <w:p w:rsidR="00CF7D3D" w:rsidRPr="000069EC" w:rsidRDefault="00CF7D3D" w:rsidP="00105B6D">
            <w:pPr>
              <w:pStyle w:val="Bezmezer"/>
              <w:rPr>
                <w:rFonts w:ascii="Arial" w:hAnsi="Arial" w:cs="Arial"/>
                <w:sz w:val="20"/>
                <w:szCs w:val="20"/>
              </w:rPr>
            </w:pPr>
          </w:p>
        </w:tc>
      </w:tr>
      <w:tr w:rsidR="00CF7D3D" w:rsidRPr="00426A84" w:rsidTr="00105B6D">
        <w:trPr>
          <w:trHeight w:val="431"/>
        </w:trPr>
        <w:tc>
          <w:tcPr>
            <w:tcW w:w="4782" w:type="dxa"/>
          </w:tcPr>
          <w:p w:rsidR="00CF7D3D" w:rsidRPr="00613B4D" w:rsidRDefault="00CF7D3D" w:rsidP="00105B6D">
            <w:pPr>
              <w:ind w:left="0"/>
              <w:jc w:val="left"/>
              <w:rPr>
                <w:rFonts w:ascii="Arial" w:hAnsi="Arial" w:cs="Arial"/>
                <w:sz w:val="20"/>
                <w:szCs w:val="20"/>
              </w:rPr>
            </w:pPr>
            <w:r w:rsidRPr="00613B4D">
              <w:rPr>
                <w:rFonts w:ascii="Arial" w:hAnsi="Arial" w:cs="Arial"/>
                <w:sz w:val="20"/>
                <w:szCs w:val="20"/>
              </w:rPr>
              <w:t xml:space="preserve">Barevný dotykový displej </w:t>
            </w:r>
          </w:p>
          <w:p w:rsidR="00CF7D3D" w:rsidRPr="00613B4D" w:rsidRDefault="00CF7D3D" w:rsidP="00105B6D">
            <w:pPr>
              <w:ind w:left="360"/>
              <w:jc w:val="left"/>
              <w:rPr>
                <w:rFonts w:ascii="Arial" w:hAnsi="Arial" w:cs="Arial"/>
                <w:sz w:val="20"/>
                <w:szCs w:val="20"/>
              </w:rPr>
            </w:pPr>
          </w:p>
        </w:tc>
        <w:tc>
          <w:tcPr>
            <w:tcW w:w="4858" w:type="dxa"/>
          </w:tcPr>
          <w:p w:rsidR="00CF7D3D" w:rsidRPr="000069EC" w:rsidRDefault="00CF7D3D" w:rsidP="00105B6D">
            <w:pPr>
              <w:pStyle w:val="Bezmezer"/>
              <w:rPr>
                <w:rFonts w:ascii="Arial" w:hAnsi="Arial" w:cs="Arial"/>
                <w:sz w:val="20"/>
                <w:szCs w:val="20"/>
              </w:rPr>
            </w:pPr>
          </w:p>
        </w:tc>
      </w:tr>
      <w:tr w:rsidR="00CF7D3D" w:rsidRPr="00426A84" w:rsidTr="00105B6D">
        <w:trPr>
          <w:trHeight w:val="431"/>
        </w:trPr>
        <w:tc>
          <w:tcPr>
            <w:tcW w:w="4782" w:type="dxa"/>
          </w:tcPr>
          <w:p w:rsidR="00CF7D3D" w:rsidRPr="00613B4D" w:rsidRDefault="00CF7D3D" w:rsidP="00105B6D">
            <w:pPr>
              <w:ind w:left="0"/>
              <w:jc w:val="left"/>
              <w:rPr>
                <w:rFonts w:ascii="Arial" w:hAnsi="Arial" w:cs="Arial"/>
                <w:sz w:val="20"/>
                <w:szCs w:val="20"/>
              </w:rPr>
            </w:pPr>
            <w:r w:rsidRPr="00613B4D">
              <w:rPr>
                <w:rFonts w:ascii="Arial" w:hAnsi="Arial" w:cs="Arial"/>
                <w:sz w:val="20"/>
                <w:szCs w:val="20"/>
              </w:rPr>
              <w:t>USB, RS 232 port - k exportu dat do PC, software</w:t>
            </w:r>
          </w:p>
          <w:p w:rsidR="00CF7D3D" w:rsidRPr="00613B4D" w:rsidRDefault="00CF7D3D" w:rsidP="00105B6D">
            <w:pPr>
              <w:ind w:left="0"/>
              <w:jc w:val="left"/>
              <w:rPr>
                <w:rFonts w:ascii="Arial" w:hAnsi="Arial" w:cs="Arial"/>
                <w:sz w:val="20"/>
                <w:szCs w:val="20"/>
              </w:rPr>
            </w:pPr>
          </w:p>
        </w:tc>
        <w:tc>
          <w:tcPr>
            <w:tcW w:w="4858" w:type="dxa"/>
          </w:tcPr>
          <w:p w:rsidR="00CF7D3D" w:rsidRPr="000069EC" w:rsidRDefault="00CF7D3D" w:rsidP="00105B6D">
            <w:pPr>
              <w:pStyle w:val="Bezmezer"/>
              <w:rPr>
                <w:rFonts w:ascii="Arial" w:hAnsi="Arial" w:cs="Arial"/>
                <w:sz w:val="20"/>
                <w:szCs w:val="20"/>
              </w:rPr>
            </w:pPr>
          </w:p>
        </w:tc>
      </w:tr>
      <w:tr w:rsidR="00CF7D3D" w:rsidRPr="00426A84" w:rsidTr="00105B6D">
        <w:trPr>
          <w:trHeight w:val="431"/>
        </w:trPr>
        <w:tc>
          <w:tcPr>
            <w:tcW w:w="4782" w:type="dxa"/>
          </w:tcPr>
          <w:p w:rsidR="00CF7D3D" w:rsidRPr="00613B4D" w:rsidRDefault="00CF7D3D" w:rsidP="00105B6D">
            <w:pPr>
              <w:ind w:left="0"/>
              <w:rPr>
                <w:rFonts w:ascii="Arial" w:hAnsi="Arial" w:cs="Arial"/>
                <w:sz w:val="20"/>
                <w:szCs w:val="20"/>
              </w:rPr>
            </w:pPr>
            <w:r w:rsidRPr="00613B4D">
              <w:rPr>
                <w:rFonts w:ascii="Arial" w:hAnsi="Arial" w:cs="Arial"/>
                <w:sz w:val="20"/>
                <w:szCs w:val="20"/>
              </w:rPr>
              <w:t>Servis do 48 hod.</w:t>
            </w:r>
          </w:p>
        </w:tc>
        <w:tc>
          <w:tcPr>
            <w:tcW w:w="4858" w:type="dxa"/>
          </w:tcPr>
          <w:p w:rsidR="00CF7D3D" w:rsidRPr="000069EC" w:rsidRDefault="00CF7D3D" w:rsidP="00105B6D">
            <w:pPr>
              <w:pStyle w:val="Bezmezer"/>
              <w:rPr>
                <w:rFonts w:ascii="Arial" w:hAnsi="Arial" w:cs="Arial"/>
                <w:sz w:val="20"/>
                <w:szCs w:val="20"/>
              </w:rPr>
            </w:pPr>
          </w:p>
        </w:tc>
      </w:tr>
    </w:tbl>
    <w:p w:rsidR="00CF7D3D" w:rsidRDefault="00CF7D3D" w:rsidP="00CF7D3D">
      <w:pPr>
        <w:suppressAutoHyphens/>
        <w:spacing w:line="280" w:lineRule="atLeast"/>
        <w:ind w:left="0"/>
        <w:rPr>
          <w:rFonts w:ascii="Arial" w:hAnsi="Arial" w:cs="Arial"/>
          <w:i/>
          <w:iCs/>
          <w:sz w:val="18"/>
          <w:szCs w:val="18"/>
        </w:rPr>
      </w:pPr>
    </w:p>
    <w:p w:rsidR="00CF7D3D" w:rsidRDefault="00CF7D3D" w:rsidP="00CF7D3D">
      <w:pPr>
        <w:suppressAutoHyphens/>
        <w:spacing w:line="280" w:lineRule="atLeast"/>
        <w:ind w:left="0"/>
        <w:rPr>
          <w:rFonts w:ascii="Arial" w:hAnsi="Arial" w:cs="Arial"/>
          <w:i/>
          <w:iCs/>
          <w:sz w:val="18"/>
          <w:szCs w:val="18"/>
        </w:rPr>
      </w:pPr>
      <w:r w:rsidRPr="00122B48">
        <w:rPr>
          <w:rFonts w:ascii="Arial" w:hAnsi="Arial" w:cs="Arial"/>
          <w:i/>
          <w:iCs/>
          <w:sz w:val="18"/>
          <w:szCs w:val="18"/>
        </w:rPr>
        <w:t>* Dodavatel uvede ANO/NE. V případě, že je v technické specifikaci uvedena mezní hodnota rozměru nebo výkonu, je nutno uvést konkrétní hodnotu pro nabízený stroj. Dodavatel je oprávněn přiložit k této technické specifikaci i svou vlastní či svůj popis zařízení.</w:t>
      </w:r>
    </w:p>
    <w:p w:rsidR="00CF7D3D" w:rsidRPr="00122B48" w:rsidRDefault="00CF7D3D" w:rsidP="00CF7D3D">
      <w:pPr>
        <w:spacing w:line="280" w:lineRule="atLeast"/>
        <w:rPr>
          <w:rFonts w:ascii="Arial" w:hAnsi="Arial" w:cs="Arial"/>
          <w:sz w:val="20"/>
          <w:szCs w:val="20"/>
        </w:rPr>
      </w:pPr>
    </w:p>
    <w:p w:rsidR="00CF7D3D" w:rsidRDefault="00CF7D3D" w:rsidP="00CF7D3D">
      <w:pPr>
        <w:spacing w:line="280" w:lineRule="atLeast"/>
        <w:rPr>
          <w:rFonts w:ascii="Arial" w:hAnsi="Arial" w:cs="Arial"/>
          <w:sz w:val="20"/>
          <w:szCs w:val="20"/>
        </w:rPr>
      </w:pPr>
      <w:r w:rsidRPr="00122B48">
        <w:rPr>
          <w:rFonts w:ascii="Arial" w:hAnsi="Arial" w:cs="Arial"/>
          <w:sz w:val="20"/>
          <w:szCs w:val="20"/>
        </w:rPr>
        <w:t>Prodávající prohlašuje, že dodávka tvořená výše uvedenými zařízeními bude vyhovovat všem požadavkům Kupujícího uvedeným v bodě 1 této přílohy. Pokud by se v průběhu přípravy a realizace dodávky ukázalo, že ke splnění požadavků Kupujícího uvedených v bodě 1 této přílohy jsou nezbytná další zařízení či práce, zavazuje se Prodávající dodat tato zařízení a provést tyto práce jako součást své dodávky bez zvýšení Kupní ceny (zmíněné dodávky a práce nebudou mít charakter víceprací)</w:t>
      </w:r>
      <w:r>
        <w:rPr>
          <w:rFonts w:ascii="Arial" w:hAnsi="Arial" w:cs="Arial"/>
          <w:sz w:val="20"/>
          <w:szCs w:val="20"/>
        </w:rPr>
        <w:t>.</w:t>
      </w:r>
    </w:p>
    <w:p w:rsidR="00CF7D3D" w:rsidRPr="00122B48" w:rsidRDefault="00CF7D3D" w:rsidP="00CF7D3D">
      <w:pPr>
        <w:spacing w:line="280" w:lineRule="atLeast"/>
        <w:rPr>
          <w:rFonts w:ascii="Arial" w:hAnsi="Arial" w:cs="Arial"/>
          <w:sz w:val="20"/>
          <w:szCs w:val="20"/>
        </w:rPr>
      </w:pPr>
    </w:p>
    <w:p w:rsidR="00CF7D3D" w:rsidRDefault="00CF7D3D" w:rsidP="00CF7D3D"/>
    <w:p w:rsidR="00CF7D3D" w:rsidRDefault="00CF7D3D" w:rsidP="00CF7D3D"/>
    <w:p w:rsidR="00CF7D3D" w:rsidRDefault="00CF7D3D" w:rsidP="00CF7D3D"/>
    <w:p w:rsidR="00CF7D3D" w:rsidRPr="00E4198F" w:rsidRDefault="00CF7D3D" w:rsidP="00DF6322">
      <w:pPr>
        <w:pStyle w:val="bllzaklad"/>
        <w:keepNext/>
        <w:spacing w:before="40" w:after="40" w:line="280" w:lineRule="atLeast"/>
        <w:jc w:val="left"/>
        <w:rPr>
          <w:rFonts w:ascii="Arial" w:hAnsi="Arial" w:cs="Arial"/>
          <w:sz w:val="20"/>
          <w:szCs w:val="20"/>
        </w:rPr>
      </w:pPr>
    </w:p>
    <w:sectPr w:rsidR="00CF7D3D" w:rsidRPr="00E4198F" w:rsidSect="00780655">
      <w:headerReference w:type="default" r:id="rId9"/>
      <w:footerReference w:type="default" r:id="rId10"/>
      <w:headerReference w:type="first" r:id="rId11"/>
      <w:footerReference w:type="first" r:id="rId12"/>
      <w:pgSz w:w="11906" w:h="16838"/>
      <w:pgMar w:top="1418" w:right="1417" w:bottom="1417" w:left="1418" w:header="510"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10B" w:rsidRDefault="00DF710B" w:rsidP="00282F3E">
      <w:r>
        <w:separator/>
      </w:r>
    </w:p>
  </w:endnote>
  <w:endnote w:type="continuationSeparator" w:id="0">
    <w:p w:rsidR="00DF710B" w:rsidRDefault="00DF710B" w:rsidP="00282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976" w:rsidRDefault="00D06976" w:rsidP="00D06976">
    <w:pPr>
      <w:pStyle w:val="Zpat"/>
      <w:ind w:left="0"/>
      <w:rPr>
        <w:rFonts w:ascii="Arial Narrow" w:hAnsi="Arial Narrow"/>
        <w:b/>
        <w:sz w:val="18"/>
        <w:szCs w:val="18"/>
      </w:rPr>
    </w:pPr>
    <w:r>
      <w:rPr>
        <w:rFonts w:ascii="Arial Narrow" w:hAnsi="Arial Narrow"/>
        <w:b/>
        <w:sz w:val="18"/>
        <w:szCs w:val="18"/>
      </w:rPr>
      <w:t xml:space="preserve">Název zakázky: </w:t>
    </w:r>
    <w:r w:rsidRPr="00CB7A3B">
      <w:rPr>
        <w:rFonts w:ascii="Arial Narrow" w:hAnsi="Arial Narrow"/>
        <w:b/>
        <w:sz w:val="18"/>
        <w:szCs w:val="18"/>
      </w:rPr>
      <w:t xml:space="preserve">Přístrojové vybavení 12. část – část 1. - váhy </w:t>
    </w:r>
  </w:p>
  <w:p w:rsidR="00DF710B" w:rsidRPr="00D06976" w:rsidRDefault="00D06976" w:rsidP="00D06976">
    <w:pPr>
      <w:pStyle w:val="Zpat"/>
      <w:ind w:left="0"/>
    </w:pPr>
    <w:r w:rsidRPr="00495095">
      <w:rPr>
        <w:rFonts w:ascii="Arial Narrow" w:hAnsi="Arial Narrow"/>
        <w:b/>
        <w:sz w:val="18"/>
        <w:szCs w:val="18"/>
      </w:rPr>
      <w:t>Kupní smlouva</w:t>
    </w:r>
    <w:r w:rsidRPr="00495095">
      <w:rPr>
        <w:rStyle w:val="Nadpis1Char"/>
        <w:b w:val="0"/>
        <w:bCs/>
        <w:sz w:val="18"/>
        <w:szCs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A3B" w:rsidRDefault="00DF710B" w:rsidP="00CB7A3B">
    <w:pPr>
      <w:pStyle w:val="Zpat"/>
      <w:ind w:left="0"/>
      <w:rPr>
        <w:rFonts w:ascii="Arial Narrow" w:hAnsi="Arial Narrow"/>
        <w:b/>
        <w:sz w:val="18"/>
        <w:szCs w:val="18"/>
      </w:rPr>
    </w:pPr>
    <w:r>
      <w:rPr>
        <w:rFonts w:ascii="Arial Narrow" w:hAnsi="Arial Narrow"/>
        <w:b/>
        <w:sz w:val="18"/>
        <w:szCs w:val="18"/>
      </w:rPr>
      <w:t xml:space="preserve">Název zakázky: </w:t>
    </w:r>
    <w:r w:rsidR="00CB7A3B" w:rsidRPr="00CB7A3B">
      <w:rPr>
        <w:rFonts w:ascii="Arial Narrow" w:hAnsi="Arial Narrow"/>
        <w:b/>
        <w:sz w:val="18"/>
        <w:szCs w:val="18"/>
      </w:rPr>
      <w:t xml:space="preserve">Přístrojové vybavení 12. část – část 1. - váhy </w:t>
    </w:r>
  </w:p>
  <w:p w:rsidR="00DF710B" w:rsidRDefault="00DF710B" w:rsidP="00CB7A3B">
    <w:pPr>
      <w:pStyle w:val="Zpat"/>
      <w:ind w:left="0"/>
    </w:pPr>
    <w:r w:rsidRPr="00495095">
      <w:rPr>
        <w:rFonts w:ascii="Arial Narrow" w:hAnsi="Arial Narrow"/>
        <w:b/>
        <w:sz w:val="18"/>
        <w:szCs w:val="18"/>
      </w:rPr>
      <w:t>Kupní smlouva</w:t>
    </w:r>
    <w:r w:rsidRPr="00495095">
      <w:rPr>
        <w:rStyle w:val="Nadpis1Char"/>
        <w:b w:val="0"/>
        <w:bCs/>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10B" w:rsidRDefault="00DF710B" w:rsidP="00282F3E">
      <w:r>
        <w:separator/>
      </w:r>
    </w:p>
  </w:footnote>
  <w:footnote w:type="continuationSeparator" w:id="0">
    <w:p w:rsidR="00DF710B" w:rsidRDefault="00DF710B" w:rsidP="00282F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0B" w:rsidRPr="00495095" w:rsidRDefault="00035271" w:rsidP="00495095">
    <w:pPr>
      <w:pStyle w:val="Zhlav"/>
      <w:ind w:left="0"/>
    </w:pPr>
    <w:r>
      <w:rPr>
        <w:noProof/>
      </w:rPr>
      <w:drawing>
        <wp:inline distT="0" distB="0" distL="0" distR="0">
          <wp:extent cx="5621655" cy="850900"/>
          <wp:effectExtent l="0" t="0" r="0" b="6350"/>
          <wp:docPr id="1" name="Obrázek 6" descr="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1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21655" cy="8509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10B" w:rsidRDefault="00035271" w:rsidP="00495095">
    <w:pPr>
      <w:pStyle w:val="Zhlav"/>
      <w:ind w:left="0"/>
    </w:pPr>
    <w:r>
      <w:rPr>
        <w:noProof/>
      </w:rPr>
      <w:drawing>
        <wp:inline distT="0" distB="0" distL="0" distR="0">
          <wp:extent cx="5621655" cy="850900"/>
          <wp:effectExtent l="0" t="0" r="0" b="6350"/>
          <wp:docPr id="2" name="Obrázek 2" descr="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1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21655" cy="8509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A4094"/>
    <w:multiLevelType w:val="hybridMultilevel"/>
    <w:tmpl w:val="7AF23C6E"/>
    <w:lvl w:ilvl="0" w:tplc="0405001B">
      <w:start w:val="1"/>
      <w:numFmt w:val="lowerRoman"/>
      <w:lvlText w:val="%1."/>
      <w:lvlJc w:val="right"/>
      <w:pPr>
        <w:tabs>
          <w:tab w:val="num" w:pos="2160"/>
        </w:tabs>
        <w:ind w:left="2160" w:hanging="18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
    <w:nsid w:val="10B36374"/>
    <w:multiLevelType w:val="hybridMultilevel"/>
    <w:tmpl w:val="2F1807C6"/>
    <w:lvl w:ilvl="0" w:tplc="04050001">
      <w:start w:val="1"/>
      <w:numFmt w:val="bullet"/>
      <w:lvlText w:val=""/>
      <w:lvlJc w:val="left"/>
      <w:pPr>
        <w:ind w:left="720" w:hanging="360"/>
      </w:pPr>
      <w:rPr>
        <w:rFonts w:ascii="Symbol" w:hAnsi="Symbol" w:hint="default"/>
      </w:rPr>
    </w:lvl>
    <w:lvl w:ilvl="1" w:tplc="9B6C0F2A">
      <w:numFmt w:val="bullet"/>
      <w:lvlText w:val="-"/>
      <w:lvlJc w:val="left"/>
      <w:pPr>
        <w:ind w:left="1440" w:hanging="360"/>
      </w:pPr>
      <w:rPr>
        <w:rFonts w:ascii="Calibri" w:eastAsia="Times New Roman" w:hAnsi="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
    <w:nsid w:val="13D8096D"/>
    <w:multiLevelType w:val="multilevel"/>
    <w:tmpl w:val="D6EA83F2"/>
    <w:lvl w:ilvl="0">
      <w:start w:val="6"/>
      <w:numFmt w:val="decimal"/>
      <w:lvlText w:val="%1"/>
      <w:lvlJc w:val="left"/>
      <w:pPr>
        <w:tabs>
          <w:tab w:val="num" w:pos="480"/>
        </w:tabs>
        <w:ind w:left="480" w:hanging="480"/>
      </w:pPr>
      <w:rPr>
        <w:rFonts w:cs="Times New Roman" w:hint="default"/>
      </w:rPr>
    </w:lvl>
    <w:lvl w:ilvl="1">
      <w:start w:val="5"/>
      <w:numFmt w:val="decimal"/>
      <w:lvlText w:val="%1.%2"/>
      <w:lvlJc w:val="left"/>
      <w:pPr>
        <w:tabs>
          <w:tab w:val="num" w:pos="660"/>
        </w:tabs>
        <w:ind w:left="660" w:hanging="48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3">
    <w:nsid w:val="155763B5"/>
    <w:multiLevelType w:val="multilevel"/>
    <w:tmpl w:val="65803AC2"/>
    <w:lvl w:ilvl="0">
      <w:start w:val="7"/>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15CA0A00"/>
    <w:multiLevelType w:val="hybridMultilevel"/>
    <w:tmpl w:val="9DEAA288"/>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hint="default"/>
      </w:rPr>
    </w:lvl>
    <w:lvl w:ilvl="2" w:tplc="04050005">
      <w:start w:val="1"/>
      <w:numFmt w:val="bullet"/>
      <w:lvlText w:val=""/>
      <w:lvlJc w:val="left"/>
      <w:pPr>
        <w:ind w:left="3240" w:hanging="360"/>
      </w:pPr>
      <w:rPr>
        <w:rFonts w:ascii="Wingdings" w:hAnsi="Wingdings" w:hint="default"/>
      </w:rPr>
    </w:lvl>
    <w:lvl w:ilvl="3" w:tplc="04050001">
      <w:start w:val="1"/>
      <w:numFmt w:val="bullet"/>
      <w:lvlText w:val=""/>
      <w:lvlJc w:val="left"/>
      <w:pPr>
        <w:ind w:left="3960" w:hanging="360"/>
      </w:pPr>
      <w:rPr>
        <w:rFonts w:ascii="Symbol" w:hAnsi="Symbol" w:hint="default"/>
      </w:rPr>
    </w:lvl>
    <w:lvl w:ilvl="4" w:tplc="04050003">
      <w:start w:val="1"/>
      <w:numFmt w:val="bullet"/>
      <w:lvlText w:val="o"/>
      <w:lvlJc w:val="left"/>
      <w:pPr>
        <w:ind w:left="4680" w:hanging="360"/>
      </w:pPr>
      <w:rPr>
        <w:rFonts w:ascii="Courier New" w:hAnsi="Courier New" w:hint="default"/>
      </w:rPr>
    </w:lvl>
    <w:lvl w:ilvl="5" w:tplc="04050005">
      <w:start w:val="1"/>
      <w:numFmt w:val="bullet"/>
      <w:lvlText w:val=""/>
      <w:lvlJc w:val="left"/>
      <w:pPr>
        <w:ind w:left="5400" w:hanging="360"/>
      </w:pPr>
      <w:rPr>
        <w:rFonts w:ascii="Wingdings" w:hAnsi="Wingdings" w:hint="default"/>
      </w:rPr>
    </w:lvl>
    <w:lvl w:ilvl="6" w:tplc="04050001">
      <w:start w:val="1"/>
      <w:numFmt w:val="bullet"/>
      <w:lvlText w:val=""/>
      <w:lvlJc w:val="left"/>
      <w:pPr>
        <w:ind w:left="6120" w:hanging="360"/>
      </w:pPr>
      <w:rPr>
        <w:rFonts w:ascii="Symbol" w:hAnsi="Symbol" w:hint="default"/>
      </w:rPr>
    </w:lvl>
    <w:lvl w:ilvl="7" w:tplc="04050003">
      <w:start w:val="1"/>
      <w:numFmt w:val="bullet"/>
      <w:lvlText w:val="o"/>
      <w:lvlJc w:val="left"/>
      <w:pPr>
        <w:ind w:left="6840" w:hanging="360"/>
      </w:pPr>
      <w:rPr>
        <w:rFonts w:ascii="Courier New" w:hAnsi="Courier New" w:hint="default"/>
      </w:rPr>
    </w:lvl>
    <w:lvl w:ilvl="8" w:tplc="04050005">
      <w:start w:val="1"/>
      <w:numFmt w:val="bullet"/>
      <w:lvlText w:val=""/>
      <w:lvlJc w:val="left"/>
      <w:pPr>
        <w:ind w:left="7560" w:hanging="360"/>
      </w:pPr>
      <w:rPr>
        <w:rFonts w:ascii="Wingdings" w:hAnsi="Wingdings" w:hint="default"/>
      </w:rPr>
    </w:lvl>
  </w:abstractNum>
  <w:abstractNum w:abstractNumId="5">
    <w:nsid w:val="161A106C"/>
    <w:multiLevelType w:val="hybridMultilevel"/>
    <w:tmpl w:val="6E18E95A"/>
    <w:lvl w:ilvl="0" w:tplc="DE7240DA">
      <w:start w:val="3"/>
      <w:numFmt w:val="decimal"/>
      <w:lvlText w:val="%1.4"/>
      <w:lvlJc w:val="left"/>
      <w:pPr>
        <w:tabs>
          <w:tab w:val="num" w:pos="284"/>
        </w:tabs>
        <w:ind w:left="1211" w:hanging="360"/>
      </w:pPr>
      <w:rPr>
        <w:rFonts w:cs="New York" w:hint="default"/>
        <w:sz w:val="24"/>
        <w:szCs w:val="24"/>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1C581C36"/>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7">
    <w:nsid w:val="23355DC7"/>
    <w:multiLevelType w:val="hybridMultilevel"/>
    <w:tmpl w:val="A5BE0A4E"/>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26C91D93"/>
    <w:multiLevelType w:val="multilevel"/>
    <w:tmpl w:val="9284580A"/>
    <w:lvl w:ilvl="0">
      <w:start w:val="4"/>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9">
    <w:nsid w:val="34002709"/>
    <w:multiLevelType w:val="multilevel"/>
    <w:tmpl w:val="83664E56"/>
    <w:lvl w:ilvl="0">
      <w:start w:val="3"/>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nsid w:val="38473D8C"/>
    <w:multiLevelType w:val="hybridMultilevel"/>
    <w:tmpl w:val="2FCE7506"/>
    <w:lvl w:ilvl="0" w:tplc="0405000F">
      <w:start w:val="8"/>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nsid w:val="3F8F04D8"/>
    <w:multiLevelType w:val="multilevel"/>
    <w:tmpl w:val="E9BA3604"/>
    <w:lvl w:ilvl="0">
      <w:start w:val="4"/>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nsid w:val="468D4480"/>
    <w:multiLevelType w:val="hybridMultilevel"/>
    <w:tmpl w:val="80827A3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3">
    <w:nsid w:val="4C9F2690"/>
    <w:multiLevelType w:val="multilevel"/>
    <w:tmpl w:val="E9BA3604"/>
    <w:lvl w:ilvl="0">
      <w:start w:val="4"/>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nsid w:val="4D172F74"/>
    <w:multiLevelType w:val="hybridMultilevel"/>
    <w:tmpl w:val="ED10FE52"/>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nsid w:val="5268187B"/>
    <w:multiLevelType w:val="hybridMultilevel"/>
    <w:tmpl w:val="E98ADB1A"/>
    <w:lvl w:ilvl="0" w:tplc="2ED61E22">
      <w:numFmt w:val="bullet"/>
      <w:lvlText w:val="-"/>
      <w:lvlJc w:val="left"/>
      <w:pPr>
        <w:tabs>
          <w:tab w:val="num" w:pos="720"/>
        </w:tabs>
        <w:ind w:left="720" w:hanging="360"/>
      </w:pPr>
      <w:rPr>
        <w:rFonts w:ascii="Times New Roman" w:eastAsia="Times New Roman" w:hAnsi="Times New Roman" w:hint="default"/>
      </w:rPr>
    </w:lvl>
    <w:lvl w:ilvl="1" w:tplc="13AABC9C">
      <w:start w:val="1"/>
      <w:numFmt w:val="decimal"/>
      <w:lvlText w:val="Ad %2."/>
      <w:lvlJc w:val="left"/>
      <w:pPr>
        <w:tabs>
          <w:tab w:val="num" w:pos="1440"/>
        </w:tabs>
        <w:ind w:left="1440" w:hanging="360"/>
      </w:pPr>
      <w:rPr>
        <w:rFonts w:cs="Times New Roman" w:hint="default"/>
      </w:rPr>
    </w:lvl>
    <w:lvl w:ilvl="2" w:tplc="11EE13E6">
      <w:start w:val="1"/>
      <w:numFmt w:val="lowerLetter"/>
      <w:lvlText w:val="%3)"/>
      <w:lvlJc w:val="left"/>
      <w:pPr>
        <w:tabs>
          <w:tab w:val="num" w:pos="2160"/>
        </w:tabs>
        <w:ind w:left="2160" w:hanging="360"/>
      </w:pPr>
      <w:rPr>
        <w:rFonts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57162049"/>
    <w:multiLevelType w:val="hybridMultilevel"/>
    <w:tmpl w:val="C862D3E2"/>
    <w:lvl w:ilvl="0" w:tplc="30AC9E56">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start w:val="1"/>
      <w:numFmt w:val="decimal"/>
      <w:lvlText w:val="%4."/>
      <w:lvlJc w:val="left"/>
      <w:pPr>
        <w:tabs>
          <w:tab w:val="num" w:pos="3229"/>
        </w:tabs>
        <w:ind w:left="3229" w:hanging="360"/>
      </w:pPr>
      <w:rPr>
        <w:rFonts w:cs="Times New Roman"/>
      </w:rPr>
    </w:lvl>
    <w:lvl w:ilvl="4" w:tplc="04050019">
      <w:start w:val="1"/>
      <w:numFmt w:val="lowerLetter"/>
      <w:lvlText w:val="%5."/>
      <w:lvlJc w:val="left"/>
      <w:pPr>
        <w:tabs>
          <w:tab w:val="num" w:pos="3949"/>
        </w:tabs>
        <w:ind w:left="3949" w:hanging="360"/>
      </w:pPr>
      <w:rPr>
        <w:rFonts w:cs="Times New Roman"/>
      </w:rPr>
    </w:lvl>
    <w:lvl w:ilvl="5" w:tplc="0405001B">
      <w:start w:val="1"/>
      <w:numFmt w:val="lowerRoman"/>
      <w:lvlText w:val="%6."/>
      <w:lvlJc w:val="right"/>
      <w:pPr>
        <w:tabs>
          <w:tab w:val="num" w:pos="4669"/>
        </w:tabs>
        <w:ind w:left="4669" w:hanging="180"/>
      </w:pPr>
      <w:rPr>
        <w:rFonts w:cs="Times New Roman"/>
      </w:rPr>
    </w:lvl>
    <w:lvl w:ilvl="6" w:tplc="0405000F">
      <w:start w:val="1"/>
      <w:numFmt w:val="decimal"/>
      <w:lvlText w:val="%7."/>
      <w:lvlJc w:val="left"/>
      <w:pPr>
        <w:tabs>
          <w:tab w:val="num" w:pos="5389"/>
        </w:tabs>
        <w:ind w:left="5389" w:hanging="360"/>
      </w:pPr>
      <w:rPr>
        <w:rFonts w:cs="Times New Roman"/>
      </w:rPr>
    </w:lvl>
    <w:lvl w:ilvl="7" w:tplc="04050019">
      <w:start w:val="1"/>
      <w:numFmt w:val="lowerLetter"/>
      <w:lvlText w:val="%8."/>
      <w:lvlJc w:val="left"/>
      <w:pPr>
        <w:tabs>
          <w:tab w:val="num" w:pos="6109"/>
        </w:tabs>
        <w:ind w:left="6109" w:hanging="360"/>
      </w:pPr>
      <w:rPr>
        <w:rFonts w:cs="Times New Roman"/>
      </w:rPr>
    </w:lvl>
    <w:lvl w:ilvl="8" w:tplc="0405001B">
      <w:start w:val="1"/>
      <w:numFmt w:val="lowerRoman"/>
      <w:lvlText w:val="%9."/>
      <w:lvlJc w:val="right"/>
      <w:pPr>
        <w:tabs>
          <w:tab w:val="num" w:pos="6829"/>
        </w:tabs>
        <w:ind w:left="6829" w:hanging="180"/>
      </w:pPr>
      <w:rPr>
        <w:rFonts w:cs="Times New Roman"/>
      </w:rPr>
    </w:lvl>
  </w:abstractNum>
  <w:abstractNum w:abstractNumId="17">
    <w:nsid w:val="60CB12EC"/>
    <w:multiLevelType w:val="hybridMultilevel"/>
    <w:tmpl w:val="65803AC2"/>
    <w:lvl w:ilvl="0" w:tplc="0405000F">
      <w:start w:val="7"/>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nsid w:val="6320185E"/>
    <w:multiLevelType w:val="multilevel"/>
    <w:tmpl w:val="16A284F4"/>
    <w:lvl w:ilvl="0">
      <w:start w:val="1"/>
      <w:numFmt w:val="decimal"/>
      <w:pStyle w:val="Nadpis1"/>
      <w:lvlText w:val="%1"/>
      <w:lvlJc w:val="left"/>
      <w:pPr>
        <w:tabs>
          <w:tab w:val="num" w:pos="855"/>
        </w:tabs>
        <w:ind w:left="855" w:hanging="85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1">
      <w:start w:val="1"/>
      <w:numFmt w:val="decimal"/>
      <w:pStyle w:val="Nadpis2"/>
      <w:lvlText w:val="%1.%2"/>
      <w:lvlJc w:val="left"/>
      <w:pPr>
        <w:tabs>
          <w:tab w:val="num" w:pos="1145"/>
        </w:tabs>
        <w:ind w:left="42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2">
      <w:start w:val="1"/>
      <w:numFmt w:val="lowerLetter"/>
      <w:pStyle w:val="Nadpis3"/>
      <w:lvlText w:val="%3)"/>
      <w:lvlJc w:val="left"/>
      <w:pPr>
        <w:tabs>
          <w:tab w:val="num" w:pos="1418"/>
        </w:tabs>
        <w:ind w:left="1418" w:hanging="567"/>
      </w:pPr>
      <w:rPr>
        <w:rFonts w:cs="Times New Roman"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3">
      <w:start w:val="1"/>
      <w:numFmt w:val="bullet"/>
      <w:lvlText w:val=""/>
      <w:lvlJc w:val="left"/>
      <w:pPr>
        <w:tabs>
          <w:tab w:val="num" w:pos="855"/>
        </w:tabs>
        <w:ind w:left="855" w:hanging="855"/>
      </w:pPr>
      <w:rPr>
        <w:rFonts w:ascii="Symbol" w:hAnsi="Symbol"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nsid w:val="66D430A4"/>
    <w:multiLevelType w:val="hybridMultilevel"/>
    <w:tmpl w:val="F7FAC9E8"/>
    <w:lvl w:ilvl="0" w:tplc="04050001">
      <w:start w:val="1"/>
      <w:numFmt w:val="bullet"/>
      <w:lvlText w:val=""/>
      <w:lvlJc w:val="left"/>
      <w:pPr>
        <w:ind w:left="1154" w:hanging="360"/>
      </w:pPr>
      <w:rPr>
        <w:rFonts w:ascii="Symbol" w:hAnsi="Symbol" w:hint="default"/>
      </w:rPr>
    </w:lvl>
    <w:lvl w:ilvl="1" w:tplc="04050003">
      <w:start w:val="1"/>
      <w:numFmt w:val="bullet"/>
      <w:lvlText w:val="o"/>
      <w:lvlJc w:val="left"/>
      <w:pPr>
        <w:ind w:left="1874" w:hanging="360"/>
      </w:pPr>
      <w:rPr>
        <w:rFonts w:ascii="Courier New" w:hAnsi="Courier New" w:hint="default"/>
      </w:rPr>
    </w:lvl>
    <w:lvl w:ilvl="2" w:tplc="04050005">
      <w:start w:val="1"/>
      <w:numFmt w:val="bullet"/>
      <w:lvlText w:val=""/>
      <w:lvlJc w:val="left"/>
      <w:pPr>
        <w:ind w:left="2594" w:hanging="360"/>
      </w:pPr>
      <w:rPr>
        <w:rFonts w:ascii="Wingdings" w:hAnsi="Wingdings" w:hint="default"/>
      </w:rPr>
    </w:lvl>
    <w:lvl w:ilvl="3" w:tplc="4A364C94">
      <w:start w:val="1"/>
      <w:numFmt w:val="bullet"/>
      <w:pStyle w:val="Nadpis4"/>
      <w:lvlText w:val=""/>
      <w:lvlJc w:val="left"/>
      <w:pPr>
        <w:ind w:left="3314" w:hanging="360"/>
      </w:pPr>
      <w:rPr>
        <w:rFonts w:ascii="Symbol" w:hAnsi="Symbol" w:hint="default"/>
      </w:rPr>
    </w:lvl>
    <w:lvl w:ilvl="4" w:tplc="04050003">
      <w:start w:val="1"/>
      <w:numFmt w:val="bullet"/>
      <w:lvlText w:val="o"/>
      <w:lvlJc w:val="left"/>
      <w:pPr>
        <w:ind w:left="4034" w:hanging="360"/>
      </w:pPr>
      <w:rPr>
        <w:rFonts w:ascii="Courier New" w:hAnsi="Courier New" w:hint="default"/>
      </w:rPr>
    </w:lvl>
    <w:lvl w:ilvl="5" w:tplc="04050005">
      <w:start w:val="1"/>
      <w:numFmt w:val="bullet"/>
      <w:lvlText w:val=""/>
      <w:lvlJc w:val="left"/>
      <w:pPr>
        <w:ind w:left="4754" w:hanging="360"/>
      </w:pPr>
      <w:rPr>
        <w:rFonts w:ascii="Wingdings" w:hAnsi="Wingdings" w:hint="default"/>
      </w:rPr>
    </w:lvl>
    <w:lvl w:ilvl="6" w:tplc="04050001">
      <w:start w:val="1"/>
      <w:numFmt w:val="bullet"/>
      <w:lvlText w:val=""/>
      <w:lvlJc w:val="left"/>
      <w:pPr>
        <w:ind w:left="5474" w:hanging="360"/>
      </w:pPr>
      <w:rPr>
        <w:rFonts w:ascii="Symbol" w:hAnsi="Symbol" w:hint="default"/>
      </w:rPr>
    </w:lvl>
    <w:lvl w:ilvl="7" w:tplc="04050003">
      <w:start w:val="1"/>
      <w:numFmt w:val="bullet"/>
      <w:lvlText w:val="o"/>
      <w:lvlJc w:val="left"/>
      <w:pPr>
        <w:ind w:left="6194" w:hanging="360"/>
      </w:pPr>
      <w:rPr>
        <w:rFonts w:ascii="Courier New" w:hAnsi="Courier New" w:hint="default"/>
      </w:rPr>
    </w:lvl>
    <w:lvl w:ilvl="8" w:tplc="04050005">
      <w:start w:val="1"/>
      <w:numFmt w:val="bullet"/>
      <w:lvlText w:val=""/>
      <w:lvlJc w:val="left"/>
      <w:pPr>
        <w:ind w:left="6914" w:hanging="360"/>
      </w:pPr>
      <w:rPr>
        <w:rFonts w:ascii="Wingdings" w:hAnsi="Wingdings" w:hint="default"/>
      </w:rPr>
    </w:lvl>
  </w:abstractNum>
  <w:abstractNum w:abstractNumId="20">
    <w:nsid w:val="6A7B2F7D"/>
    <w:multiLevelType w:val="hybridMultilevel"/>
    <w:tmpl w:val="BDF044DC"/>
    <w:lvl w:ilvl="0" w:tplc="457C24A2">
      <w:start w:val="1"/>
      <w:numFmt w:val="lowerLetter"/>
      <w:lvlText w:val="%1)"/>
      <w:lvlJc w:val="left"/>
      <w:pPr>
        <w:ind w:left="1211" w:hanging="360"/>
      </w:pPr>
      <w:rPr>
        <w:rFonts w:cs="Times New Roman" w:hint="default"/>
      </w:rPr>
    </w:lvl>
    <w:lvl w:ilvl="1" w:tplc="04050019">
      <w:start w:val="1"/>
      <w:numFmt w:val="lowerLetter"/>
      <w:lvlText w:val="%2."/>
      <w:lvlJc w:val="left"/>
      <w:pPr>
        <w:ind w:left="1931" w:hanging="360"/>
      </w:pPr>
      <w:rPr>
        <w:rFonts w:cs="Times New Roman"/>
      </w:rPr>
    </w:lvl>
    <w:lvl w:ilvl="2" w:tplc="0405001B">
      <w:start w:val="1"/>
      <w:numFmt w:val="lowerRoman"/>
      <w:lvlText w:val="%3."/>
      <w:lvlJc w:val="right"/>
      <w:pPr>
        <w:ind w:left="2651" w:hanging="180"/>
      </w:pPr>
      <w:rPr>
        <w:rFonts w:cs="Times New Roman"/>
      </w:rPr>
    </w:lvl>
    <w:lvl w:ilvl="3" w:tplc="0405000F">
      <w:start w:val="1"/>
      <w:numFmt w:val="decimal"/>
      <w:lvlText w:val="%4."/>
      <w:lvlJc w:val="left"/>
      <w:pPr>
        <w:ind w:left="3371" w:hanging="360"/>
      </w:pPr>
      <w:rPr>
        <w:rFonts w:cs="Times New Roman"/>
      </w:rPr>
    </w:lvl>
    <w:lvl w:ilvl="4" w:tplc="04050019">
      <w:start w:val="1"/>
      <w:numFmt w:val="lowerLetter"/>
      <w:lvlText w:val="%5."/>
      <w:lvlJc w:val="left"/>
      <w:pPr>
        <w:ind w:left="4091" w:hanging="360"/>
      </w:pPr>
      <w:rPr>
        <w:rFonts w:cs="Times New Roman"/>
      </w:rPr>
    </w:lvl>
    <w:lvl w:ilvl="5" w:tplc="0405001B">
      <w:start w:val="1"/>
      <w:numFmt w:val="lowerRoman"/>
      <w:lvlText w:val="%6."/>
      <w:lvlJc w:val="right"/>
      <w:pPr>
        <w:ind w:left="4811" w:hanging="180"/>
      </w:pPr>
      <w:rPr>
        <w:rFonts w:cs="Times New Roman"/>
      </w:rPr>
    </w:lvl>
    <w:lvl w:ilvl="6" w:tplc="0405000F">
      <w:start w:val="1"/>
      <w:numFmt w:val="decimal"/>
      <w:lvlText w:val="%7."/>
      <w:lvlJc w:val="left"/>
      <w:pPr>
        <w:ind w:left="5531" w:hanging="360"/>
      </w:pPr>
      <w:rPr>
        <w:rFonts w:cs="Times New Roman"/>
      </w:rPr>
    </w:lvl>
    <w:lvl w:ilvl="7" w:tplc="04050019">
      <w:start w:val="1"/>
      <w:numFmt w:val="lowerLetter"/>
      <w:lvlText w:val="%8."/>
      <w:lvlJc w:val="left"/>
      <w:pPr>
        <w:ind w:left="6251" w:hanging="360"/>
      </w:pPr>
      <w:rPr>
        <w:rFonts w:cs="Times New Roman"/>
      </w:rPr>
    </w:lvl>
    <w:lvl w:ilvl="8" w:tplc="0405001B">
      <w:start w:val="1"/>
      <w:numFmt w:val="lowerRoman"/>
      <w:lvlText w:val="%9."/>
      <w:lvlJc w:val="right"/>
      <w:pPr>
        <w:ind w:left="6971" w:hanging="180"/>
      </w:pPr>
      <w:rPr>
        <w:rFonts w:cs="Times New Roman"/>
      </w:rPr>
    </w:lvl>
  </w:abstractNum>
  <w:abstractNum w:abstractNumId="21">
    <w:nsid w:val="6A840621"/>
    <w:multiLevelType w:val="hybridMultilevel"/>
    <w:tmpl w:val="7F3A34A8"/>
    <w:lvl w:ilvl="0" w:tplc="AA807596">
      <w:start w:val="1"/>
      <w:numFmt w:val="upperRoman"/>
      <w:lvlText w:val="%1."/>
      <w:lvlJc w:val="left"/>
      <w:pPr>
        <w:ind w:left="1080" w:hanging="72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2">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3">
    <w:nsid w:val="6FEF7E05"/>
    <w:multiLevelType w:val="hybridMultilevel"/>
    <w:tmpl w:val="E9BA3604"/>
    <w:lvl w:ilvl="0" w:tplc="0405000F">
      <w:start w:val="4"/>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4">
    <w:nsid w:val="73637A73"/>
    <w:multiLevelType w:val="multilevel"/>
    <w:tmpl w:val="DB46B6C0"/>
    <w:lvl w:ilvl="0">
      <w:start w:val="3"/>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lowerLetter"/>
      <w:lvlText w:val="%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5">
    <w:nsid w:val="75371925"/>
    <w:multiLevelType w:val="hybridMultilevel"/>
    <w:tmpl w:val="95289AE2"/>
    <w:lvl w:ilvl="0" w:tplc="0405001B">
      <w:start w:val="1"/>
      <w:numFmt w:val="lowerRoman"/>
      <w:lvlText w:val="%1."/>
      <w:lvlJc w:val="right"/>
      <w:pPr>
        <w:ind w:left="1429" w:hanging="360"/>
      </w:pPr>
      <w:rPr>
        <w:rFonts w:cs="Times New Roman"/>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abstractNum w:abstractNumId="26">
    <w:nsid w:val="762239C8"/>
    <w:multiLevelType w:val="multilevel"/>
    <w:tmpl w:val="D3C852F2"/>
    <w:lvl w:ilvl="0">
      <w:start w:val="8"/>
      <w:numFmt w:val="decimal"/>
      <w:lvlText w:val="%1"/>
      <w:lvlJc w:val="left"/>
      <w:pPr>
        <w:tabs>
          <w:tab w:val="num" w:pos="360"/>
        </w:tabs>
        <w:ind w:left="360" w:hanging="360"/>
      </w:pPr>
      <w:rPr>
        <w:rFonts w:cs="Times New Roman" w:hint="default"/>
      </w:rPr>
    </w:lvl>
    <w:lvl w:ilvl="1">
      <w:start w:val="18"/>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76322DCB"/>
    <w:multiLevelType w:val="multilevel"/>
    <w:tmpl w:val="F1CA688A"/>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8"/>
  </w:num>
  <w:num w:numId="2">
    <w:abstractNumId w:val="19"/>
  </w:num>
  <w:num w:numId="3">
    <w:abstractNumId w:val="21"/>
  </w:num>
  <w:num w:numId="4">
    <w:abstractNumId w:val="12"/>
  </w:num>
  <w:num w:numId="5">
    <w:abstractNumId w:val="14"/>
  </w:num>
  <w:num w:numId="6">
    <w:abstractNumId w:val="23"/>
  </w:num>
  <w:num w:numId="7">
    <w:abstractNumId w:val="9"/>
  </w:num>
  <w:num w:numId="8">
    <w:abstractNumId w:val="8"/>
  </w:num>
  <w:num w:numId="9">
    <w:abstractNumId w:val="20"/>
  </w:num>
  <w:num w:numId="10">
    <w:abstractNumId w:val="1"/>
  </w:num>
  <w:num w:numId="11">
    <w:abstractNumId w:val="4"/>
  </w:num>
  <w:num w:numId="12">
    <w:abstractNumId w:val="11"/>
  </w:num>
  <w:num w:numId="13">
    <w:abstractNumId w:val="0"/>
  </w:num>
  <w:num w:numId="14">
    <w:abstractNumId w:val="18"/>
  </w:num>
  <w:num w:numId="15">
    <w:abstractNumId w:val="22"/>
  </w:num>
  <w:num w:numId="16">
    <w:abstractNumId w:val="6"/>
  </w:num>
  <w:num w:numId="17">
    <w:abstractNumId w:val="18"/>
  </w:num>
  <w:num w:numId="18">
    <w:abstractNumId w:val="16"/>
  </w:num>
  <w:num w:numId="19">
    <w:abstractNumId w:val="27"/>
  </w:num>
  <w:num w:numId="20">
    <w:abstractNumId w:val="26"/>
  </w:num>
  <w:num w:numId="21">
    <w:abstractNumId w:val="10"/>
  </w:num>
  <w:num w:numId="22">
    <w:abstractNumId w:val="17"/>
  </w:num>
  <w:num w:numId="23">
    <w:abstractNumId w:val="3"/>
  </w:num>
  <w:num w:numId="24">
    <w:abstractNumId w:val="13"/>
  </w:num>
  <w:num w:numId="25">
    <w:abstractNumId w:val="2"/>
  </w:num>
  <w:num w:numId="26">
    <w:abstractNumId w:val="24"/>
  </w:num>
  <w:num w:numId="27">
    <w:abstractNumId w:val="7"/>
  </w:num>
  <w:num w:numId="28">
    <w:abstractNumId w:val="25"/>
  </w:num>
  <w:num w:numId="29">
    <w:abstractNumId w:val="18"/>
  </w:num>
  <w:num w:numId="30">
    <w:abstractNumId w:val="1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ocumentProtection w:edit="readOnly" w:enforcement="0"/>
  <w:defaultTabStop w:val="708"/>
  <w:hyphenationZone w:val="425"/>
  <w:doNotHyphenateCaps/>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FFD"/>
    <w:rsid w:val="000069EC"/>
    <w:rsid w:val="00013FC6"/>
    <w:rsid w:val="00020F68"/>
    <w:rsid w:val="00021032"/>
    <w:rsid w:val="000210FE"/>
    <w:rsid w:val="000237B4"/>
    <w:rsid w:val="000301E3"/>
    <w:rsid w:val="000340C2"/>
    <w:rsid w:val="00035271"/>
    <w:rsid w:val="00037078"/>
    <w:rsid w:val="00051BB4"/>
    <w:rsid w:val="0006725D"/>
    <w:rsid w:val="0006793A"/>
    <w:rsid w:val="0007768D"/>
    <w:rsid w:val="000853DD"/>
    <w:rsid w:val="0009059D"/>
    <w:rsid w:val="00093671"/>
    <w:rsid w:val="00093849"/>
    <w:rsid w:val="0009495B"/>
    <w:rsid w:val="00095F9D"/>
    <w:rsid w:val="000B153B"/>
    <w:rsid w:val="000C2702"/>
    <w:rsid w:val="000D3B9A"/>
    <w:rsid w:val="000E1A75"/>
    <w:rsid w:val="000E7C07"/>
    <w:rsid w:val="000F0053"/>
    <w:rsid w:val="000F03E6"/>
    <w:rsid w:val="000F2311"/>
    <w:rsid w:val="000F55A6"/>
    <w:rsid w:val="000F7AB2"/>
    <w:rsid w:val="00101B02"/>
    <w:rsid w:val="001128BC"/>
    <w:rsid w:val="001164BB"/>
    <w:rsid w:val="00116B25"/>
    <w:rsid w:val="0012046A"/>
    <w:rsid w:val="00122B48"/>
    <w:rsid w:val="001238A2"/>
    <w:rsid w:val="0012597F"/>
    <w:rsid w:val="00125CF7"/>
    <w:rsid w:val="0013475F"/>
    <w:rsid w:val="00135D0D"/>
    <w:rsid w:val="001360B5"/>
    <w:rsid w:val="001434DF"/>
    <w:rsid w:val="00151EFF"/>
    <w:rsid w:val="00161A11"/>
    <w:rsid w:val="001643D2"/>
    <w:rsid w:val="00167CA2"/>
    <w:rsid w:val="001727AF"/>
    <w:rsid w:val="00181655"/>
    <w:rsid w:val="00192798"/>
    <w:rsid w:val="00194C09"/>
    <w:rsid w:val="0019774F"/>
    <w:rsid w:val="001A3107"/>
    <w:rsid w:val="001B1E1E"/>
    <w:rsid w:val="001B658D"/>
    <w:rsid w:val="001B787F"/>
    <w:rsid w:val="001C76A5"/>
    <w:rsid w:val="001D0825"/>
    <w:rsid w:val="001D6173"/>
    <w:rsid w:val="001E04B7"/>
    <w:rsid w:val="001E4988"/>
    <w:rsid w:val="001E6840"/>
    <w:rsid w:val="002025AC"/>
    <w:rsid w:val="00204D97"/>
    <w:rsid w:val="00220274"/>
    <w:rsid w:val="0022185B"/>
    <w:rsid w:val="00227404"/>
    <w:rsid w:val="002317D3"/>
    <w:rsid w:val="00244948"/>
    <w:rsid w:val="00245055"/>
    <w:rsid w:val="00256E83"/>
    <w:rsid w:val="0026313E"/>
    <w:rsid w:val="00282F3E"/>
    <w:rsid w:val="0028545B"/>
    <w:rsid w:val="00291819"/>
    <w:rsid w:val="00294B4D"/>
    <w:rsid w:val="002A2E91"/>
    <w:rsid w:val="002A483B"/>
    <w:rsid w:val="002A6A17"/>
    <w:rsid w:val="002B2982"/>
    <w:rsid w:val="002B2DC2"/>
    <w:rsid w:val="002B6924"/>
    <w:rsid w:val="002C0B95"/>
    <w:rsid w:val="002C31C6"/>
    <w:rsid w:val="002C3555"/>
    <w:rsid w:val="002D764B"/>
    <w:rsid w:val="002E0476"/>
    <w:rsid w:val="002E4007"/>
    <w:rsid w:val="002E54DD"/>
    <w:rsid w:val="002F698F"/>
    <w:rsid w:val="002F7A58"/>
    <w:rsid w:val="002F7FCD"/>
    <w:rsid w:val="00300497"/>
    <w:rsid w:val="00300C68"/>
    <w:rsid w:val="00302F08"/>
    <w:rsid w:val="003031B7"/>
    <w:rsid w:val="0030365A"/>
    <w:rsid w:val="003102FD"/>
    <w:rsid w:val="00314899"/>
    <w:rsid w:val="003169B6"/>
    <w:rsid w:val="00317ED5"/>
    <w:rsid w:val="00320254"/>
    <w:rsid w:val="0032066E"/>
    <w:rsid w:val="003251AE"/>
    <w:rsid w:val="00326497"/>
    <w:rsid w:val="00341B79"/>
    <w:rsid w:val="00350447"/>
    <w:rsid w:val="003575A0"/>
    <w:rsid w:val="003607AA"/>
    <w:rsid w:val="003607E6"/>
    <w:rsid w:val="0036418A"/>
    <w:rsid w:val="00371C1B"/>
    <w:rsid w:val="00372A24"/>
    <w:rsid w:val="0037756C"/>
    <w:rsid w:val="00385771"/>
    <w:rsid w:val="00390FBA"/>
    <w:rsid w:val="003918F2"/>
    <w:rsid w:val="003938D8"/>
    <w:rsid w:val="003966B4"/>
    <w:rsid w:val="003B0AD2"/>
    <w:rsid w:val="003B6BF2"/>
    <w:rsid w:val="003C0A63"/>
    <w:rsid w:val="003C5304"/>
    <w:rsid w:val="003D59C3"/>
    <w:rsid w:val="003E44D8"/>
    <w:rsid w:val="003E49F1"/>
    <w:rsid w:val="003E70C5"/>
    <w:rsid w:val="003F0B90"/>
    <w:rsid w:val="003F1470"/>
    <w:rsid w:val="003F31CA"/>
    <w:rsid w:val="003F4D75"/>
    <w:rsid w:val="0040444E"/>
    <w:rsid w:val="004059D4"/>
    <w:rsid w:val="00421592"/>
    <w:rsid w:val="00426A84"/>
    <w:rsid w:val="00430E55"/>
    <w:rsid w:val="00437B97"/>
    <w:rsid w:val="00444E99"/>
    <w:rsid w:val="004468EF"/>
    <w:rsid w:val="004558D1"/>
    <w:rsid w:val="00456594"/>
    <w:rsid w:val="0046018A"/>
    <w:rsid w:val="00460379"/>
    <w:rsid w:val="00461A42"/>
    <w:rsid w:val="004626E0"/>
    <w:rsid w:val="004743B0"/>
    <w:rsid w:val="00474DC7"/>
    <w:rsid w:val="004842BE"/>
    <w:rsid w:val="0048485F"/>
    <w:rsid w:val="00495095"/>
    <w:rsid w:val="004A518C"/>
    <w:rsid w:val="004A6323"/>
    <w:rsid w:val="004B0ACD"/>
    <w:rsid w:val="004B1109"/>
    <w:rsid w:val="004C2F9F"/>
    <w:rsid w:val="004D125F"/>
    <w:rsid w:val="004E0F86"/>
    <w:rsid w:val="004E1326"/>
    <w:rsid w:val="004E30D1"/>
    <w:rsid w:val="004E64CC"/>
    <w:rsid w:val="004F6E65"/>
    <w:rsid w:val="005065AA"/>
    <w:rsid w:val="00510620"/>
    <w:rsid w:val="00510964"/>
    <w:rsid w:val="00514084"/>
    <w:rsid w:val="00521A87"/>
    <w:rsid w:val="00523848"/>
    <w:rsid w:val="00523FFD"/>
    <w:rsid w:val="00525EAF"/>
    <w:rsid w:val="005364D1"/>
    <w:rsid w:val="00540808"/>
    <w:rsid w:val="00543EFC"/>
    <w:rsid w:val="00547FC5"/>
    <w:rsid w:val="00551BBC"/>
    <w:rsid w:val="00553C75"/>
    <w:rsid w:val="00562A01"/>
    <w:rsid w:val="005645A1"/>
    <w:rsid w:val="005659D4"/>
    <w:rsid w:val="00566391"/>
    <w:rsid w:val="00566BB1"/>
    <w:rsid w:val="005765F1"/>
    <w:rsid w:val="00582464"/>
    <w:rsid w:val="00584764"/>
    <w:rsid w:val="00596D8D"/>
    <w:rsid w:val="00597B46"/>
    <w:rsid w:val="005B2BAF"/>
    <w:rsid w:val="005B3913"/>
    <w:rsid w:val="005B3985"/>
    <w:rsid w:val="005B566A"/>
    <w:rsid w:val="005C49F8"/>
    <w:rsid w:val="005F1D66"/>
    <w:rsid w:val="005F492F"/>
    <w:rsid w:val="00606120"/>
    <w:rsid w:val="00613AE7"/>
    <w:rsid w:val="006164A2"/>
    <w:rsid w:val="0062032C"/>
    <w:rsid w:val="0062153F"/>
    <w:rsid w:val="006242FE"/>
    <w:rsid w:val="00626ED9"/>
    <w:rsid w:val="00631C14"/>
    <w:rsid w:val="00633627"/>
    <w:rsid w:val="006451D1"/>
    <w:rsid w:val="00651B3F"/>
    <w:rsid w:val="006557FB"/>
    <w:rsid w:val="00661ED0"/>
    <w:rsid w:val="00677052"/>
    <w:rsid w:val="0068337F"/>
    <w:rsid w:val="00685366"/>
    <w:rsid w:val="00696B73"/>
    <w:rsid w:val="00696E9D"/>
    <w:rsid w:val="006A0217"/>
    <w:rsid w:val="006A40C6"/>
    <w:rsid w:val="006A4794"/>
    <w:rsid w:val="006A63A6"/>
    <w:rsid w:val="006B4B65"/>
    <w:rsid w:val="006C6BB6"/>
    <w:rsid w:val="006C7308"/>
    <w:rsid w:val="006D0989"/>
    <w:rsid w:val="006D44BE"/>
    <w:rsid w:val="006D5DD6"/>
    <w:rsid w:val="006E63D3"/>
    <w:rsid w:val="006F3200"/>
    <w:rsid w:val="006F3746"/>
    <w:rsid w:val="006F4061"/>
    <w:rsid w:val="00702283"/>
    <w:rsid w:val="00703415"/>
    <w:rsid w:val="00710D3D"/>
    <w:rsid w:val="0071582C"/>
    <w:rsid w:val="00715D0A"/>
    <w:rsid w:val="00723E48"/>
    <w:rsid w:val="00734F83"/>
    <w:rsid w:val="007359F3"/>
    <w:rsid w:val="00742719"/>
    <w:rsid w:val="007439EC"/>
    <w:rsid w:val="00744069"/>
    <w:rsid w:val="00744483"/>
    <w:rsid w:val="00757D01"/>
    <w:rsid w:val="00760ACA"/>
    <w:rsid w:val="00764AD9"/>
    <w:rsid w:val="00772C56"/>
    <w:rsid w:val="00780655"/>
    <w:rsid w:val="00782ED2"/>
    <w:rsid w:val="00790021"/>
    <w:rsid w:val="0079260F"/>
    <w:rsid w:val="00795719"/>
    <w:rsid w:val="007A539A"/>
    <w:rsid w:val="007B0C72"/>
    <w:rsid w:val="007B1B8A"/>
    <w:rsid w:val="007B76A9"/>
    <w:rsid w:val="007C412F"/>
    <w:rsid w:val="007C6BD3"/>
    <w:rsid w:val="007D0EF6"/>
    <w:rsid w:val="007D127B"/>
    <w:rsid w:val="007D6FE4"/>
    <w:rsid w:val="007E181C"/>
    <w:rsid w:val="007E5225"/>
    <w:rsid w:val="007E6423"/>
    <w:rsid w:val="008007AD"/>
    <w:rsid w:val="008021A5"/>
    <w:rsid w:val="008041CC"/>
    <w:rsid w:val="00805DBF"/>
    <w:rsid w:val="008145F0"/>
    <w:rsid w:val="00830266"/>
    <w:rsid w:val="00833EF5"/>
    <w:rsid w:val="008355CD"/>
    <w:rsid w:val="00836E8D"/>
    <w:rsid w:val="00841678"/>
    <w:rsid w:val="00866AE9"/>
    <w:rsid w:val="00876630"/>
    <w:rsid w:val="0087685D"/>
    <w:rsid w:val="00887CD7"/>
    <w:rsid w:val="00895525"/>
    <w:rsid w:val="008A3BDB"/>
    <w:rsid w:val="008A74FC"/>
    <w:rsid w:val="008B053F"/>
    <w:rsid w:val="008B0900"/>
    <w:rsid w:val="008C2C34"/>
    <w:rsid w:val="008D0A0A"/>
    <w:rsid w:val="008D778B"/>
    <w:rsid w:val="008E59D5"/>
    <w:rsid w:val="008E6675"/>
    <w:rsid w:val="008F1734"/>
    <w:rsid w:val="008F4C67"/>
    <w:rsid w:val="00903F69"/>
    <w:rsid w:val="00904CAD"/>
    <w:rsid w:val="00914C9F"/>
    <w:rsid w:val="00916704"/>
    <w:rsid w:val="00924CC7"/>
    <w:rsid w:val="00930AA4"/>
    <w:rsid w:val="009322B8"/>
    <w:rsid w:val="0093243C"/>
    <w:rsid w:val="00934EE1"/>
    <w:rsid w:val="00940B7C"/>
    <w:rsid w:val="009505B8"/>
    <w:rsid w:val="00955B5B"/>
    <w:rsid w:val="009621E2"/>
    <w:rsid w:val="0096589C"/>
    <w:rsid w:val="00971898"/>
    <w:rsid w:val="00976D77"/>
    <w:rsid w:val="0098084C"/>
    <w:rsid w:val="009840A6"/>
    <w:rsid w:val="00991F14"/>
    <w:rsid w:val="00992A62"/>
    <w:rsid w:val="00997019"/>
    <w:rsid w:val="009A0D27"/>
    <w:rsid w:val="009A336D"/>
    <w:rsid w:val="009A63D0"/>
    <w:rsid w:val="009A6FE6"/>
    <w:rsid w:val="009B2C4B"/>
    <w:rsid w:val="009B59BC"/>
    <w:rsid w:val="009B5A33"/>
    <w:rsid w:val="009C5E08"/>
    <w:rsid w:val="009D1962"/>
    <w:rsid w:val="009D201D"/>
    <w:rsid w:val="009E2C2F"/>
    <w:rsid w:val="009F1EED"/>
    <w:rsid w:val="009F2C23"/>
    <w:rsid w:val="009F3923"/>
    <w:rsid w:val="00A0053B"/>
    <w:rsid w:val="00A03B47"/>
    <w:rsid w:val="00A04EDE"/>
    <w:rsid w:val="00A10B75"/>
    <w:rsid w:val="00A14D05"/>
    <w:rsid w:val="00A34BD7"/>
    <w:rsid w:val="00A35A80"/>
    <w:rsid w:val="00A35CE8"/>
    <w:rsid w:val="00A40A6F"/>
    <w:rsid w:val="00A44229"/>
    <w:rsid w:val="00A52343"/>
    <w:rsid w:val="00A541EE"/>
    <w:rsid w:val="00A542D9"/>
    <w:rsid w:val="00A612C8"/>
    <w:rsid w:val="00A63DE2"/>
    <w:rsid w:val="00A64635"/>
    <w:rsid w:val="00A72202"/>
    <w:rsid w:val="00A754A4"/>
    <w:rsid w:val="00A75BC6"/>
    <w:rsid w:val="00A853D7"/>
    <w:rsid w:val="00A85BC2"/>
    <w:rsid w:val="00A938D8"/>
    <w:rsid w:val="00A96CCF"/>
    <w:rsid w:val="00A96E89"/>
    <w:rsid w:val="00AC69CC"/>
    <w:rsid w:val="00AD2A77"/>
    <w:rsid w:val="00AD2E7F"/>
    <w:rsid w:val="00AE5E85"/>
    <w:rsid w:val="00B03056"/>
    <w:rsid w:val="00B06B97"/>
    <w:rsid w:val="00B07B32"/>
    <w:rsid w:val="00B14FE2"/>
    <w:rsid w:val="00B15557"/>
    <w:rsid w:val="00B159AE"/>
    <w:rsid w:val="00B3223C"/>
    <w:rsid w:val="00B4330E"/>
    <w:rsid w:val="00B45AC8"/>
    <w:rsid w:val="00B46435"/>
    <w:rsid w:val="00B5016D"/>
    <w:rsid w:val="00B5312A"/>
    <w:rsid w:val="00B632A9"/>
    <w:rsid w:val="00B647C3"/>
    <w:rsid w:val="00B652D5"/>
    <w:rsid w:val="00B675C5"/>
    <w:rsid w:val="00B76169"/>
    <w:rsid w:val="00B77A14"/>
    <w:rsid w:val="00B805F6"/>
    <w:rsid w:val="00B8446B"/>
    <w:rsid w:val="00B86EB4"/>
    <w:rsid w:val="00BA27C5"/>
    <w:rsid w:val="00BA39A8"/>
    <w:rsid w:val="00BA3A3A"/>
    <w:rsid w:val="00BA737E"/>
    <w:rsid w:val="00BA7A46"/>
    <w:rsid w:val="00BB4396"/>
    <w:rsid w:val="00BC05EA"/>
    <w:rsid w:val="00BC16BF"/>
    <w:rsid w:val="00BC2E43"/>
    <w:rsid w:val="00BC47D4"/>
    <w:rsid w:val="00BE0076"/>
    <w:rsid w:val="00BF180E"/>
    <w:rsid w:val="00C132F7"/>
    <w:rsid w:val="00C2031E"/>
    <w:rsid w:val="00C2036B"/>
    <w:rsid w:val="00C22343"/>
    <w:rsid w:val="00C30B37"/>
    <w:rsid w:val="00C52D00"/>
    <w:rsid w:val="00C53C96"/>
    <w:rsid w:val="00C56115"/>
    <w:rsid w:val="00C61E92"/>
    <w:rsid w:val="00C67D6C"/>
    <w:rsid w:val="00C73EF0"/>
    <w:rsid w:val="00C91F8B"/>
    <w:rsid w:val="00C95551"/>
    <w:rsid w:val="00CB2D83"/>
    <w:rsid w:val="00CB7A3B"/>
    <w:rsid w:val="00CC56C4"/>
    <w:rsid w:val="00CE1C7C"/>
    <w:rsid w:val="00CF3E95"/>
    <w:rsid w:val="00CF7D3D"/>
    <w:rsid w:val="00CF7EE6"/>
    <w:rsid w:val="00D0034E"/>
    <w:rsid w:val="00D00AD2"/>
    <w:rsid w:val="00D03F4D"/>
    <w:rsid w:val="00D05B3E"/>
    <w:rsid w:val="00D06976"/>
    <w:rsid w:val="00D07BD0"/>
    <w:rsid w:val="00D12786"/>
    <w:rsid w:val="00D17641"/>
    <w:rsid w:val="00D24556"/>
    <w:rsid w:val="00D320C9"/>
    <w:rsid w:val="00D4094D"/>
    <w:rsid w:val="00D418EC"/>
    <w:rsid w:val="00D62FED"/>
    <w:rsid w:val="00D7273B"/>
    <w:rsid w:val="00D72E38"/>
    <w:rsid w:val="00D80DFE"/>
    <w:rsid w:val="00D818FD"/>
    <w:rsid w:val="00D826F2"/>
    <w:rsid w:val="00D846FA"/>
    <w:rsid w:val="00D8664A"/>
    <w:rsid w:val="00D96B0E"/>
    <w:rsid w:val="00DA0DB8"/>
    <w:rsid w:val="00DA1BFE"/>
    <w:rsid w:val="00DA2078"/>
    <w:rsid w:val="00DB4DC3"/>
    <w:rsid w:val="00DB7B17"/>
    <w:rsid w:val="00DC5EF3"/>
    <w:rsid w:val="00DD2302"/>
    <w:rsid w:val="00DE1F66"/>
    <w:rsid w:val="00DE273C"/>
    <w:rsid w:val="00DE2961"/>
    <w:rsid w:val="00DE38F6"/>
    <w:rsid w:val="00DF080F"/>
    <w:rsid w:val="00DF1BFD"/>
    <w:rsid w:val="00DF6322"/>
    <w:rsid w:val="00DF710B"/>
    <w:rsid w:val="00E06147"/>
    <w:rsid w:val="00E10700"/>
    <w:rsid w:val="00E127D2"/>
    <w:rsid w:val="00E15F0E"/>
    <w:rsid w:val="00E210ED"/>
    <w:rsid w:val="00E25B12"/>
    <w:rsid w:val="00E30963"/>
    <w:rsid w:val="00E318CE"/>
    <w:rsid w:val="00E379D0"/>
    <w:rsid w:val="00E4198F"/>
    <w:rsid w:val="00E440F8"/>
    <w:rsid w:val="00E51287"/>
    <w:rsid w:val="00E54281"/>
    <w:rsid w:val="00E6495E"/>
    <w:rsid w:val="00E71F1F"/>
    <w:rsid w:val="00E771BF"/>
    <w:rsid w:val="00E8553A"/>
    <w:rsid w:val="00E90CAB"/>
    <w:rsid w:val="00E913B0"/>
    <w:rsid w:val="00E924C0"/>
    <w:rsid w:val="00E94E01"/>
    <w:rsid w:val="00EA17AE"/>
    <w:rsid w:val="00EB0876"/>
    <w:rsid w:val="00EB16FC"/>
    <w:rsid w:val="00EB53E9"/>
    <w:rsid w:val="00EB6B90"/>
    <w:rsid w:val="00EB6CC4"/>
    <w:rsid w:val="00EB6D98"/>
    <w:rsid w:val="00EC7FF5"/>
    <w:rsid w:val="00ED2E8F"/>
    <w:rsid w:val="00EE6248"/>
    <w:rsid w:val="00EF5089"/>
    <w:rsid w:val="00F0172A"/>
    <w:rsid w:val="00F124DD"/>
    <w:rsid w:val="00F22C0C"/>
    <w:rsid w:val="00F2598F"/>
    <w:rsid w:val="00F26FD4"/>
    <w:rsid w:val="00F30AE1"/>
    <w:rsid w:val="00F30CAC"/>
    <w:rsid w:val="00F326D1"/>
    <w:rsid w:val="00F40732"/>
    <w:rsid w:val="00F439D0"/>
    <w:rsid w:val="00F447FF"/>
    <w:rsid w:val="00F45D16"/>
    <w:rsid w:val="00F46BB6"/>
    <w:rsid w:val="00F476E0"/>
    <w:rsid w:val="00F529B6"/>
    <w:rsid w:val="00F530CA"/>
    <w:rsid w:val="00F61DE4"/>
    <w:rsid w:val="00F6213F"/>
    <w:rsid w:val="00F65411"/>
    <w:rsid w:val="00F70A2C"/>
    <w:rsid w:val="00F75D60"/>
    <w:rsid w:val="00F77704"/>
    <w:rsid w:val="00F81108"/>
    <w:rsid w:val="00F96A5D"/>
    <w:rsid w:val="00FA1CE1"/>
    <w:rsid w:val="00FA3DE8"/>
    <w:rsid w:val="00FB669E"/>
    <w:rsid w:val="00FC0AE5"/>
    <w:rsid w:val="00FD0642"/>
    <w:rsid w:val="00FE0682"/>
    <w:rsid w:val="00FE6AA7"/>
    <w:rsid w:val="00FF193E"/>
    <w:rsid w:val="00FF2D43"/>
    <w:rsid w:val="00FF60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28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23FFD"/>
    <w:pPr>
      <w:ind w:left="709"/>
      <w:jc w:val="both"/>
    </w:pPr>
    <w:rPr>
      <w:rFonts w:cs="Calibri"/>
      <w:sz w:val="24"/>
      <w:szCs w:val="24"/>
      <w:lang w:eastAsia="en-US"/>
    </w:rPr>
  </w:style>
  <w:style w:type="paragraph" w:styleId="Nadpis1">
    <w:name w:val="heading 1"/>
    <w:basedOn w:val="Normln"/>
    <w:next w:val="Normln"/>
    <w:link w:val="Nadpis1Char"/>
    <w:uiPriority w:val="99"/>
    <w:qFormat/>
    <w:rsid w:val="00523FFD"/>
    <w:pPr>
      <w:numPr>
        <w:numId w:val="1"/>
      </w:numPr>
      <w:pBdr>
        <w:top w:val="single" w:sz="4" w:space="1" w:color="auto"/>
        <w:left w:val="single" w:sz="4" w:space="4" w:color="auto"/>
        <w:bottom w:val="single" w:sz="4" w:space="1" w:color="auto"/>
        <w:right w:val="single" w:sz="4" w:space="4" w:color="auto"/>
      </w:pBdr>
      <w:shd w:val="pct10" w:color="auto" w:fill="auto"/>
      <w:outlineLvl w:val="0"/>
    </w:pPr>
    <w:rPr>
      <w:b/>
      <w:bCs/>
      <w:sz w:val="28"/>
      <w:szCs w:val="28"/>
      <w:lang w:eastAsia="cs-CZ"/>
    </w:rPr>
  </w:style>
  <w:style w:type="paragraph" w:styleId="Nadpis2">
    <w:name w:val="heading 2"/>
    <w:basedOn w:val="Normln"/>
    <w:next w:val="Normln"/>
    <w:link w:val="Nadpis2Char"/>
    <w:uiPriority w:val="99"/>
    <w:qFormat/>
    <w:rsid w:val="00523FFD"/>
    <w:pPr>
      <w:numPr>
        <w:ilvl w:val="1"/>
        <w:numId w:val="1"/>
      </w:numPr>
      <w:spacing w:before="120"/>
      <w:outlineLvl w:val="1"/>
    </w:pPr>
  </w:style>
  <w:style w:type="paragraph" w:styleId="Nadpis3">
    <w:name w:val="heading 3"/>
    <w:basedOn w:val="Normln"/>
    <w:next w:val="Normln"/>
    <w:link w:val="Nadpis3Char"/>
    <w:uiPriority w:val="99"/>
    <w:qFormat/>
    <w:rsid w:val="00523FFD"/>
    <w:pPr>
      <w:numPr>
        <w:ilvl w:val="2"/>
        <w:numId w:val="1"/>
      </w:numPr>
      <w:outlineLvl w:val="2"/>
    </w:pPr>
    <w:rPr>
      <w:lang w:eastAsia="cs-CZ"/>
    </w:rPr>
  </w:style>
  <w:style w:type="paragraph" w:styleId="Nadpis4">
    <w:name w:val="heading 4"/>
    <w:basedOn w:val="Nadpis3"/>
    <w:next w:val="Normln"/>
    <w:link w:val="Nadpis4Char"/>
    <w:uiPriority w:val="99"/>
    <w:qFormat/>
    <w:rsid w:val="00523FFD"/>
    <w:pPr>
      <w:numPr>
        <w:ilvl w:val="3"/>
        <w:numId w:val="2"/>
      </w:numPr>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23FFD"/>
    <w:rPr>
      <w:rFonts w:ascii="Calibri" w:hAnsi="Calibri"/>
      <w:b/>
      <w:sz w:val="28"/>
      <w:shd w:val="pct10" w:color="auto" w:fill="auto"/>
    </w:rPr>
  </w:style>
  <w:style w:type="character" w:customStyle="1" w:styleId="Nadpis2Char">
    <w:name w:val="Nadpis 2 Char"/>
    <w:basedOn w:val="Standardnpsmoodstavce"/>
    <w:link w:val="Nadpis2"/>
    <w:uiPriority w:val="99"/>
    <w:locked/>
    <w:rsid w:val="00523FFD"/>
    <w:rPr>
      <w:rFonts w:ascii="Calibri" w:hAnsi="Calibri"/>
      <w:sz w:val="24"/>
      <w:lang w:val="cs-CZ" w:eastAsia="en-US"/>
    </w:rPr>
  </w:style>
  <w:style w:type="character" w:customStyle="1" w:styleId="Nadpis3Char">
    <w:name w:val="Nadpis 3 Char"/>
    <w:basedOn w:val="Standardnpsmoodstavce"/>
    <w:link w:val="Nadpis3"/>
    <w:uiPriority w:val="99"/>
    <w:locked/>
    <w:rsid w:val="00523FFD"/>
    <w:rPr>
      <w:sz w:val="24"/>
    </w:rPr>
  </w:style>
  <w:style w:type="character" w:customStyle="1" w:styleId="Nadpis4Char">
    <w:name w:val="Nadpis 4 Char"/>
    <w:basedOn w:val="Standardnpsmoodstavce"/>
    <w:link w:val="Nadpis4"/>
    <w:uiPriority w:val="99"/>
    <w:locked/>
    <w:rsid w:val="00523FFD"/>
    <w:rPr>
      <w:rFonts w:ascii="Calibri" w:hAnsi="Calibri"/>
      <w:sz w:val="24"/>
    </w:rPr>
  </w:style>
  <w:style w:type="paragraph" w:styleId="Textbubliny">
    <w:name w:val="Balloon Text"/>
    <w:basedOn w:val="Normln"/>
    <w:link w:val="TextbublinyChar"/>
    <w:uiPriority w:val="99"/>
    <w:semiHidden/>
    <w:rsid w:val="00523FFD"/>
    <w:rPr>
      <w:rFonts w:ascii="Tahoma" w:hAnsi="Tahoma" w:cs="Tahoma"/>
      <w:sz w:val="16"/>
      <w:szCs w:val="16"/>
      <w:lang w:eastAsia="cs-CZ"/>
    </w:rPr>
  </w:style>
  <w:style w:type="character" w:customStyle="1" w:styleId="TextbublinyChar">
    <w:name w:val="Text bubliny Char"/>
    <w:basedOn w:val="Standardnpsmoodstavce"/>
    <w:link w:val="Textbubliny"/>
    <w:uiPriority w:val="99"/>
    <w:semiHidden/>
    <w:locked/>
    <w:rsid w:val="00523FFD"/>
    <w:rPr>
      <w:rFonts w:ascii="Tahoma" w:hAnsi="Tahoma"/>
      <w:sz w:val="16"/>
    </w:rPr>
  </w:style>
  <w:style w:type="paragraph" w:styleId="Zhlav">
    <w:name w:val="header"/>
    <w:basedOn w:val="Normln"/>
    <w:link w:val="ZhlavChar"/>
    <w:uiPriority w:val="99"/>
    <w:rsid w:val="00523FFD"/>
    <w:pPr>
      <w:tabs>
        <w:tab w:val="center" w:pos="4536"/>
        <w:tab w:val="right" w:pos="9072"/>
      </w:tabs>
    </w:pPr>
    <w:rPr>
      <w:lang w:eastAsia="cs-CZ"/>
    </w:rPr>
  </w:style>
  <w:style w:type="character" w:customStyle="1" w:styleId="ZhlavChar">
    <w:name w:val="Záhlaví Char"/>
    <w:basedOn w:val="Standardnpsmoodstavce"/>
    <w:link w:val="Zhlav"/>
    <w:uiPriority w:val="99"/>
    <w:locked/>
    <w:rsid w:val="00523FFD"/>
    <w:rPr>
      <w:rFonts w:ascii="Calibri" w:hAnsi="Calibri"/>
      <w:sz w:val="24"/>
    </w:rPr>
  </w:style>
  <w:style w:type="paragraph" w:styleId="Zpat">
    <w:name w:val="footer"/>
    <w:basedOn w:val="Normln"/>
    <w:link w:val="ZpatChar"/>
    <w:uiPriority w:val="99"/>
    <w:rsid w:val="00523FFD"/>
    <w:pPr>
      <w:tabs>
        <w:tab w:val="center" w:pos="4536"/>
        <w:tab w:val="right" w:pos="9072"/>
      </w:tabs>
    </w:pPr>
    <w:rPr>
      <w:lang w:eastAsia="cs-CZ"/>
    </w:rPr>
  </w:style>
  <w:style w:type="character" w:customStyle="1" w:styleId="ZpatChar">
    <w:name w:val="Zápatí Char"/>
    <w:basedOn w:val="Standardnpsmoodstavce"/>
    <w:link w:val="Zpat"/>
    <w:uiPriority w:val="99"/>
    <w:locked/>
    <w:rsid w:val="00523FFD"/>
    <w:rPr>
      <w:rFonts w:ascii="Calibri" w:hAnsi="Calibri"/>
      <w:sz w:val="24"/>
    </w:rPr>
  </w:style>
  <w:style w:type="character" w:styleId="slostrnky">
    <w:name w:val="page number"/>
    <w:basedOn w:val="Standardnpsmoodstavce"/>
    <w:uiPriority w:val="99"/>
    <w:rsid w:val="00523FFD"/>
    <w:rPr>
      <w:rFonts w:cs="Times New Roman"/>
    </w:rPr>
  </w:style>
  <w:style w:type="paragraph" w:customStyle="1" w:styleId="bllzaklad">
    <w:name w:val="bll_zaklad"/>
    <w:uiPriority w:val="99"/>
    <w:rsid w:val="00523FFD"/>
    <w:pPr>
      <w:spacing w:after="120"/>
      <w:jc w:val="both"/>
    </w:pPr>
    <w:rPr>
      <w:rFonts w:ascii="Arial Narrow" w:eastAsia="Times New Roman" w:hAnsi="Arial Narrow" w:cs="Arial Narrow"/>
      <w:noProof/>
    </w:rPr>
  </w:style>
  <w:style w:type="paragraph" w:styleId="Bezmezer">
    <w:name w:val="No Spacing"/>
    <w:basedOn w:val="Normln"/>
    <w:uiPriority w:val="99"/>
    <w:qFormat/>
    <w:rsid w:val="00282F3E"/>
    <w:pPr>
      <w:ind w:left="426"/>
    </w:pPr>
  </w:style>
  <w:style w:type="character" w:styleId="Odkaznakoment">
    <w:name w:val="annotation reference"/>
    <w:basedOn w:val="Standardnpsmoodstavce"/>
    <w:uiPriority w:val="99"/>
    <w:semiHidden/>
    <w:rsid w:val="008E6675"/>
    <w:rPr>
      <w:rFonts w:cs="Times New Roman"/>
      <w:sz w:val="16"/>
    </w:rPr>
  </w:style>
  <w:style w:type="paragraph" w:styleId="Textkomente">
    <w:name w:val="annotation text"/>
    <w:basedOn w:val="Normln"/>
    <w:link w:val="TextkomenteChar"/>
    <w:uiPriority w:val="99"/>
    <w:semiHidden/>
    <w:rsid w:val="008E6675"/>
    <w:rPr>
      <w:sz w:val="20"/>
      <w:szCs w:val="20"/>
    </w:rPr>
  </w:style>
  <w:style w:type="character" w:customStyle="1" w:styleId="TextkomenteChar">
    <w:name w:val="Text komentáře Char"/>
    <w:basedOn w:val="Standardnpsmoodstavce"/>
    <w:link w:val="Textkomente"/>
    <w:uiPriority w:val="99"/>
    <w:semiHidden/>
    <w:locked/>
    <w:rsid w:val="000D3B9A"/>
    <w:rPr>
      <w:sz w:val="20"/>
      <w:lang w:val="x-none" w:eastAsia="en-US"/>
    </w:rPr>
  </w:style>
  <w:style w:type="paragraph" w:styleId="Pedmtkomente">
    <w:name w:val="annotation subject"/>
    <w:basedOn w:val="Textkomente"/>
    <w:next w:val="Textkomente"/>
    <w:link w:val="PedmtkomenteChar"/>
    <w:uiPriority w:val="99"/>
    <w:semiHidden/>
    <w:rsid w:val="008E6675"/>
    <w:rPr>
      <w:b/>
      <w:bCs/>
    </w:rPr>
  </w:style>
  <w:style w:type="character" w:customStyle="1" w:styleId="PedmtkomenteChar">
    <w:name w:val="Předmět komentáře Char"/>
    <w:basedOn w:val="TextkomenteChar"/>
    <w:link w:val="Pedmtkomente"/>
    <w:uiPriority w:val="99"/>
    <w:semiHidden/>
    <w:locked/>
    <w:rsid w:val="000D3B9A"/>
    <w:rPr>
      <w:b/>
      <w:sz w:val="20"/>
      <w:lang w:val="x-none" w:eastAsia="en-US"/>
    </w:rPr>
  </w:style>
  <w:style w:type="paragraph" w:customStyle="1" w:styleId="Textpsmene">
    <w:name w:val="Text písmene"/>
    <w:basedOn w:val="Normln"/>
    <w:uiPriority w:val="99"/>
    <w:rsid w:val="006D5DD6"/>
    <w:pPr>
      <w:numPr>
        <w:ilvl w:val="1"/>
        <w:numId w:val="15"/>
      </w:numPr>
      <w:outlineLvl w:val="7"/>
    </w:pPr>
    <w:rPr>
      <w:rFonts w:ascii="Times New Roman" w:eastAsia="Times New Roman" w:hAnsi="Times New Roman" w:cs="Times New Roman"/>
      <w:lang w:eastAsia="cs-CZ"/>
    </w:rPr>
  </w:style>
  <w:style w:type="paragraph" w:customStyle="1" w:styleId="Textodstavce">
    <w:name w:val="Text odstavce"/>
    <w:basedOn w:val="Normln"/>
    <w:uiPriority w:val="99"/>
    <w:rsid w:val="006D5DD6"/>
    <w:pPr>
      <w:numPr>
        <w:numId w:val="15"/>
      </w:numPr>
      <w:tabs>
        <w:tab w:val="left" w:pos="851"/>
      </w:tabs>
      <w:spacing w:before="120" w:after="120"/>
      <w:ind w:left="0"/>
      <w:outlineLvl w:val="6"/>
    </w:pPr>
    <w:rPr>
      <w:rFonts w:ascii="Times New Roman" w:eastAsia="Times New Roman" w:hAnsi="Times New Roman" w:cs="Times New Roman"/>
      <w:lang w:eastAsia="cs-CZ"/>
    </w:rPr>
  </w:style>
  <w:style w:type="paragraph" w:styleId="Odstavecseseznamem">
    <w:name w:val="List Paragraph"/>
    <w:basedOn w:val="Normln"/>
    <w:uiPriority w:val="99"/>
    <w:qFormat/>
    <w:rsid w:val="002F698F"/>
    <w:pPr>
      <w:ind w:left="720"/>
    </w:pPr>
  </w:style>
  <w:style w:type="paragraph" w:styleId="Rozloendokumentu">
    <w:name w:val="Document Map"/>
    <w:basedOn w:val="Normln"/>
    <w:link w:val="RozloendokumentuChar"/>
    <w:uiPriority w:val="99"/>
    <w:semiHidden/>
    <w:rsid w:val="00764AD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A853D7"/>
    <w:rPr>
      <w:rFonts w:ascii="Times New Roman" w:hAnsi="Times New Roman"/>
      <w:sz w:val="2"/>
      <w:lang w:val="x-none" w:eastAsia="en-US"/>
    </w:rPr>
  </w:style>
  <w:style w:type="paragraph" w:styleId="Zkladntextodsazen2">
    <w:name w:val="Body Text Indent 2"/>
    <w:basedOn w:val="Normln"/>
    <w:link w:val="Zkladntextodsazen2Char"/>
    <w:uiPriority w:val="99"/>
    <w:rsid w:val="00495095"/>
    <w:pPr>
      <w:spacing w:line="264" w:lineRule="auto"/>
      <w:ind w:left="397"/>
    </w:pPr>
    <w:rPr>
      <w:rFonts w:ascii="Times New Roman" w:eastAsia="Times New Roman" w:hAnsi="Times New Roman" w:cs="Times New Roman"/>
      <w:szCs w:val="20"/>
      <w:lang w:eastAsia="cs-CZ"/>
    </w:rPr>
  </w:style>
  <w:style w:type="character" w:customStyle="1" w:styleId="Zkladntextodsazen2Char">
    <w:name w:val="Základní text odsazený 2 Char"/>
    <w:basedOn w:val="Standardnpsmoodstavce"/>
    <w:link w:val="Zkladntextodsazen2"/>
    <w:uiPriority w:val="99"/>
    <w:locked/>
    <w:rsid w:val="00495095"/>
    <w:rPr>
      <w:rFonts w:ascii="Times New Roman" w:hAnsi="Times New Roman"/>
      <w:sz w:val="20"/>
      <w:lang w:val="x-none" w:eastAsia="x-none"/>
    </w:rPr>
  </w:style>
  <w:style w:type="paragraph" w:styleId="Revize">
    <w:name w:val="Revision"/>
    <w:hidden/>
    <w:uiPriority w:val="99"/>
    <w:semiHidden/>
    <w:rsid w:val="00095F9D"/>
    <w:rPr>
      <w:rFonts w:cs="Calibri"/>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23FFD"/>
    <w:pPr>
      <w:ind w:left="709"/>
      <w:jc w:val="both"/>
    </w:pPr>
    <w:rPr>
      <w:rFonts w:cs="Calibri"/>
      <w:sz w:val="24"/>
      <w:szCs w:val="24"/>
      <w:lang w:eastAsia="en-US"/>
    </w:rPr>
  </w:style>
  <w:style w:type="paragraph" w:styleId="Nadpis1">
    <w:name w:val="heading 1"/>
    <w:basedOn w:val="Normln"/>
    <w:next w:val="Normln"/>
    <w:link w:val="Nadpis1Char"/>
    <w:uiPriority w:val="99"/>
    <w:qFormat/>
    <w:rsid w:val="00523FFD"/>
    <w:pPr>
      <w:numPr>
        <w:numId w:val="1"/>
      </w:numPr>
      <w:pBdr>
        <w:top w:val="single" w:sz="4" w:space="1" w:color="auto"/>
        <w:left w:val="single" w:sz="4" w:space="4" w:color="auto"/>
        <w:bottom w:val="single" w:sz="4" w:space="1" w:color="auto"/>
        <w:right w:val="single" w:sz="4" w:space="4" w:color="auto"/>
      </w:pBdr>
      <w:shd w:val="pct10" w:color="auto" w:fill="auto"/>
      <w:outlineLvl w:val="0"/>
    </w:pPr>
    <w:rPr>
      <w:b/>
      <w:bCs/>
      <w:sz w:val="28"/>
      <w:szCs w:val="28"/>
      <w:lang w:eastAsia="cs-CZ"/>
    </w:rPr>
  </w:style>
  <w:style w:type="paragraph" w:styleId="Nadpis2">
    <w:name w:val="heading 2"/>
    <w:basedOn w:val="Normln"/>
    <w:next w:val="Normln"/>
    <w:link w:val="Nadpis2Char"/>
    <w:uiPriority w:val="99"/>
    <w:qFormat/>
    <w:rsid w:val="00523FFD"/>
    <w:pPr>
      <w:numPr>
        <w:ilvl w:val="1"/>
        <w:numId w:val="1"/>
      </w:numPr>
      <w:spacing w:before="120"/>
      <w:outlineLvl w:val="1"/>
    </w:pPr>
  </w:style>
  <w:style w:type="paragraph" w:styleId="Nadpis3">
    <w:name w:val="heading 3"/>
    <w:basedOn w:val="Normln"/>
    <w:next w:val="Normln"/>
    <w:link w:val="Nadpis3Char"/>
    <w:uiPriority w:val="99"/>
    <w:qFormat/>
    <w:rsid w:val="00523FFD"/>
    <w:pPr>
      <w:numPr>
        <w:ilvl w:val="2"/>
        <w:numId w:val="1"/>
      </w:numPr>
      <w:outlineLvl w:val="2"/>
    </w:pPr>
    <w:rPr>
      <w:lang w:eastAsia="cs-CZ"/>
    </w:rPr>
  </w:style>
  <w:style w:type="paragraph" w:styleId="Nadpis4">
    <w:name w:val="heading 4"/>
    <w:basedOn w:val="Nadpis3"/>
    <w:next w:val="Normln"/>
    <w:link w:val="Nadpis4Char"/>
    <w:uiPriority w:val="99"/>
    <w:qFormat/>
    <w:rsid w:val="00523FFD"/>
    <w:pPr>
      <w:numPr>
        <w:ilvl w:val="3"/>
        <w:numId w:val="2"/>
      </w:numPr>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23FFD"/>
    <w:rPr>
      <w:rFonts w:ascii="Calibri" w:hAnsi="Calibri"/>
      <w:b/>
      <w:sz w:val="28"/>
      <w:shd w:val="pct10" w:color="auto" w:fill="auto"/>
    </w:rPr>
  </w:style>
  <w:style w:type="character" w:customStyle="1" w:styleId="Nadpis2Char">
    <w:name w:val="Nadpis 2 Char"/>
    <w:basedOn w:val="Standardnpsmoodstavce"/>
    <w:link w:val="Nadpis2"/>
    <w:uiPriority w:val="99"/>
    <w:locked/>
    <w:rsid w:val="00523FFD"/>
    <w:rPr>
      <w:rFonts w:ascii="Calibri" w:hAnsi="Calibri"/>
      <w:sz w:val="24"/>
      <w:lang w:val="cs-CZ" w:eastAsia="en-US"/>
    </w:rPr>
  </w:style>
  <w:style w:type="character" w:customStyle="1" w:styleId="Nadpis3Char">
    <w:name w:val="Nadpis 3 Char"/>
    <w:basedOn w:val="Standardnpsmoodstavce"/>
    <w:link w:val="Nadpis3"/>
    <w:uiPriority w:val="99"/>
    <w:locked/>
    <w:rsid w:val="00523FFD"/>
    <w:rPr>
      <w:sz w:val="24"/>
    </w:rPr>
  </w:style>
  <w:style w:type="character" w:customStyle="1" w:styleId="Nadpis4Char">
    <w:name w:val="Nadpis 4 Char"/>
    <w:basedOn w:val="Standardnpsmoodstavce"/>
    <w:link w:val="Nadpis4"/>
    <w:uiPriority w:val="99"/>
    <w:locked/>
    <w:rsid w:val="00523FFD"/>
    <w:rPr>
      <w:rFonts w:ascii="Calibri" w:hAnsi="Calibri"/>
      <w:sz w:val="24"/>
    </w:rPr>
  </w:style>
  <w:style w:type="paragraph" w:styleId="Textbubliny">
    <w:name w:val="Balloon Text"/>
    <w:basedOn w:val="Normln"/>
    <w:link w:val="TextbublinyChar"/>
    <w:uiPriority w:val="99"/>
    <w:semiHidden/>
    <w:rsid w:val="00523FFD"/>
    <w:rPr>
      <w:rFonts w:ascii="Tahoma" w:hAnsi="Tahoma" w:cs="Tahoma"/>
      <w:sz w:val="16"/>
      <w:szCs w:val="16"/>
      <w:lang w:eastAsia="cs-CZ"/>
    </w:rPr>
  </w:style>
  <w:style w:type="character" w:customStyle="1" w:styleId="TextbublinyChar">
    <w:name w:val="Text bubliny Char"/>
    <w:basedOn w:val="Standardnpsmoodstavce"/>
    <w:link w:val="Textbubliny"/>
    <w:uiPriority w:val="99"/>
    <w:semiHidden/>
    <w:locked/>
    <w:rsid w:val="00523FFD"/>
    <w:rPr>
      <w:rFonts w:ascii="Tahoma" w:hAnsi="Tahoma"/>
      <w:sz w:val="16"/>
    </w:rPr>
  </w:style>
  <w:style w:type="paragraph" w:styleId="Zhlav">
    <w:name w:val="header"/>
    <w:basedOn w:val="Normln"/>
    <w:link w:val="ZhlavChar"/>
    <w:uiPriority w:val="99"/>
    <w:rsid w:val="00523FFD"/>
    <w:pPr>
      <w:tabs>
        <w:tab w:val="center" w:pos="4536"/>
        <w:tab w:val="right" w:pos="9072"/>
      </w:tabs>
    </w:pPr>
    <w:rPr>
      <w:lang w:eastAsia="cs-CZ"/>
    </w:rPr>
  </w:style>
  <w:style w:type="character" w:customStyle="1" w:styleId="ZhlavChar">
    <w:name w:val="Záhlaví Char"/>
    <w:basedOn w:val="Standardnpsmoodstavce"/>
    <w:link w:val="Zhlav"/>
    <w:uiPriority w:val="99"/>
    <w:locked/>
    <w:rsid w:val="00523FFD"/>
    <w:rPr>
      <w:rFonts w:ascii="Calibri" w:hAnsi="Calibri"/>
      <w:sz w:val="24"/>
    </w:rPr>
  </w:style>
  <w:style w:type="paragraph" w:styleId="Zpat">
    <w:name w:val="footer"/>
    <w:basedOn w:val="Normln"/>
    <w:link w:val="ZpatChar"/>
    <w:uiPriority w:val="99"/>
    <w:rsid w:val="00523FFD"/>
    <w:pPr>
      <w:tabs>
        <w:tab w:val="center" w:pos="4536"/>
        <w:tab w:val="right" w:pos="9072"/>
      </w:tabs>
    </w:pPr>
    <w:rPr>
      <w:lang w:eastAsia="cs-CZ"/>
    </w:rPr>
  </w:style>
  <w:style w:type="character" w:customStyle="1" w:styleId="ZpatChar">
    <w:name w:val="Zápatí Char"/>
    <w:basedOn w:val="Standardnpsmoodstavce"/>
    <w:link w:val="Zpat"/>
    <w:uiPriority w:val="99"/>
    <w:locked/>
    <w:rsid w:val="00523FFD"/>
    <w:rPr>
      <w:rFonts w:ascii="Calibri" w:hAnsi="Calibri"/>
      <w:sz w:val="24"/>
    </w:rPr>
  </w:style>
  <w:style w:type="character" w:styleId="slostrnky">
    <w:name w:val="page number"/>
    <w:basedOn w:val="Standardnpsmoodstavce"/>
    <w:uiPriority w:val="99"/>
    <w:rsid w:val="00523FFD"/>
    <w:rPr>
      <w:rFonts w:cs="Times New Roman"/>
    </w:rPr>
  </w:style>
  <w:style w:type="paragraph" w:customStyle="1" w:styleId="bllzaklad">
    <w:name w:val="bll_zaklad"/>
    <w:uiPriority w:val="99"/>
    <w:rsid w:val="00523FFD"/>
    <w:pPr>
      <w:spacing w:after="120"/>
      <w:jc w:val="both"/>
    </w:pPr>
    <w:rPr>
      <w:rFonts w:ascii="Arial Narrow" w:eastAsia="Times New Roman" w:hAnsi="Arial Narrow" w:cs="Arial Narrow"/>
      <w:noProof/>
    </w:rPr>
  </w:style>
  <w:style w:type="paragraph" w:styleId="Bezmezer">
    <w:name w:val="No Spacing"/>
    <w:basedOn w:val="Normln"/>
    <w:uiPriority w:val="99"/>
    <w:qFormat/>
    <w:rsid w:val="00282F3E"/>
    <w:pPr>
      <w:ind w:left="426"/>
    </w:pPr>
  </w:style>
  <w:style w:type="character" w:styleId="Odkaznakoment">
    <w:name w:val="annotation reference"/>
    <w:basedOn w:val="Standardnpsmoodstavce"/>
    <w:uiPriority w:val="99"/>
    <w:semiHidden/>
    <w:rsid w:val="008E6675"/>
    <w:rPr>
      <w:rFonts w:cs="Times New Roman"/>
      <w:sz w:val="16"/>
    </w:rPr>
  </w:style>
  <w:style w:type="paragraph" w:styleId="Textkomente">
    <w:name w:val="annotation text"/>
    <w:basedOn w:val="Normln"/>
    <w:link w:val="TextkomenteChar"/>
    <w:uiPriority w:val="99"/>
    <w:semiHidden/>
    <w:rsid w:val="008E6675"/>
    <w:rPr>
      <w:sz w:val="20"/>
      <w:szCs w:val="20"/>
    </w:rPr>
  </w:style>
  <w:style w:type="character" w:customStyle="1" w:styleId="TextkomenteChar">
    <w:name w:val="Text komentáře Char"/>
    <w:basedOn w:val="Standardnpsmoodstavce"/>
    <w:link w:val="Textkomente"/>
    <w:uiPriority w:val="99"/>
    <w:semiHidden/>
    <w:locked/>
    <w:rsid w:val="000D3B9A"/>
    <w:rPr>
      <w:sz w:val="20"/>
      <w:lang w:val="x-none" w:eastAsia="en-US"/>
    </w:rPr>
  </w:style>
  <w:style w:type="paragraph" w:styleId="Pedmtkomente">
    <w:name w:val="annotation subject"/>
    <w:basedOn w:val="Textkomente"/>
    <w:next w:val="Textkomente"/>
    <w:link w:val="PedmtkomenteChar"/>
    <w:uiPriority w:val="99"/>
    <w:semiHidden/>
    <w:rsid w:val="008E6675"/>
    <w:rPr>
      <w:b/>
      <w:bCs/>
    </w:rPr>
  </w:style>
  <w:style w:type="character" w:customStyle="1" w:styleId="PedmtkomenteChar">
    <w:name w:val="Předmět komentáře Char"/>
    <w:basedOn w:val="TextkomenteChar"/>
    <w:link w:val="Pedmtkomente"/>
    <w:uiPriority w:val="99"/>
    <w:semiHidden/>
    <w:locked/>
    <w:rsid w:val="000D3B9A"/>
    <w:rPr>
      <w:b/>
      <w:sz w:val="20"/>
      <w:lang w:val="x-none" w:eastAsia="en-US"/>
    </w:rPr>
  </w:style>
  <w:style w:type="paragraph" w:customStyle="1" w:styleId="Textpsmene">
    <w:name w:val="Text písmene"/>
    <w:basedOn w:val="Normln"/>
    <w:uiPriority w:val="99"/>
    <w:rsid w:val="006D5DD6"/>
    <w:pPr>
      <w:numPr>
        <w:ilvl w:val="1"/>
        <w:numId w:val="15"/>
      </w:numPr>
      <w:outlineLvl w:val="7"/>
    </w:pPr>
    <w:rPr>
      <w:rFonts w:ascii="Times New Roman" w:eastAsia="Times New Roman" w:hAnsi="Times New Roman" w:cs="Times New Roman"/>
      <w:lang w:eastAsia="cs-CZ"/>
    </w:rPr>
  </w:style>
  <w:style w:type="paragraph" w:customStyle="1" w:styleId="Textodstavce">
    <w:name w:val="Text odstavce"/>
    <w:basedOn w:val="Normln"/>
    <w:uiPriority w:val="99"/>
    <w:rsid w:val="006D5DD6"/>
    <w:pPr>
      <w:numPr>
        <w:numId w:val="15"/>
      </w:numPr>
      <w:tabs>
        <w:tab w:val="left" w:pos="851"/>
      </w:tabs>
      <w:spacing w:before="120" w:after="120"/>
      <w:ind w:left="0"/>
      <w:outlineLvl w:val="6"/>
    </w:pPr>
    <w:rPr>
      <w:rFonts w:ascii="Times New Roman" w:eastAsia="Times New Roman" w:hAnsi="Times New Roman" w:cs="Times New Roman"/>
      <w:lang w:eastAsia="cs-CZ"/>
    </w:rPr>
  </w:style>
  <w:style w:type="paragraph" w:styleId="Odstavecseseznamem">
    <w:name w:val="List Paragraph"/>
    <w:basedOn w:val="Normln"/>
    <w:uiPriority w:val="99"/>
    <w:qFormat/>
    <w:rsid w:val="002F698F"/>
    <w:pPr>
      <w:ind w:left="720"/>
    </w:pPr>
  </w:style>
  <w:style w:type="paragraph" w:styleId="Rozloendokumentu">
    <w:name w:val="Document Map"/>
    <w:basedOn w:val="Normln"/>
    <w:link w:val="RozloendokumentuChar"/>
    <w:uiPriority w:val="99"/>
    <w:semiHidden/>
    <w:rsid w:val="00764AD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A853D7"/>
    <w:rPr>
      <w:rFonts w:ascii="Times New Roman" w:hAnsi="Times New Roman"/>
      <w:sz w:val="2"/>
      <w:lang w:val="x-none" w:eastAsia="en-US"/>
    </w:rPr>
  </w:style>
  <w:style w:type="paragraph" w:styleId="Zkladntextodsazen2">
    <w:name w:val="Body Text Indent 2"/>
    <w:basedOn w:val="Normln"/>
    <w:link w:val="Zkladntextodsazen2Char"/>
    <w:uiPriority w:val="99"/>
    <w:rsid w:val="00495095"/>
    <w:pPr>
      <w:spacing w:line="264" w:lineRule="auto"/>
      <w:ind w:left="397"/>
    </w:pPr>
    <w:rPr>
      <w:rFonts w:ascii="Times New Roman" w:eastAsia="Times New Roman" w:hAnsi="Times New Roman" w:cs="Times New Roman"/>
      <w:szCs w:val="20"/>
      <w:lang w:eastAsia="cs-CZ"/>
    </w:rPr>
  </w:style>
  <w:style w:type="character" w:customStyle="1" w:styleId="Zkladntextodsazen2Char">
    <w:name w:val="Základní text odsazený 2 Char"/>
    <w:basedOn w:val="Standardnpsmoodstavce"/>
    <w:link w:val="Zkladntextodsazen2"/>
    <w:uiPriority w:val="99"/>
    <w:locked/>
    <w:rsid w:val="00495095"/>
    <w:rPr>
      <w:rFonts w:ascii="Times New Roman" w:hAnsi="Times New Roman"/>
      <w:sz w:val="20"/>
      <w:lang w:val="x-none" w:eastAsia="x-none"/>
    </w:rPr>
  </w:style>
  <w:style w:type="paragraph" w:styleId="Revize">
    <w:name w:val="Revision"/>
    <w:hidden/>
    <w:uiPriority w:val="99"/>
    <w:semiHidden/>
    <w:rsid w:val="00095F9D"/>
    <w:rPr>
      <w:rFonts w:cs="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7742020">
      <w:marLeft w:val="0"/>
      <w:marRight w:val="0"/>
      <w:marTop w:val="0"/>
      <w:marBottom w:val="0"/>
      <w:divBdr>
        <w:top w:val="none" w:sz="0" w:space="0" w:color="auto"/>
        <w:left w:val="none" w:sz="0" w:space="0" w:color="auto"/>
        <w:bottom w:val="none" w:sz="0" w:space="0" w:color="auto"/>
        <w:right w:val="none" w:sz="0" w:space="0" w:color="auto"/>
      </w:divBdr>
    </w:div>
    <w:div w:id="1507742021">
      <w:marLeft w:val="0"/>
      <w:marRight w:val="0"/>
      <w:marTop w:val="0"/>
      <w:marBottom w:val="0"/>
      <w:divBdr>
        <w:top w:val="none" w:sz="0" w:space="0" w:color="auto"/>
        <w:left w:val="none" w:sz="0" w:space="0" w:color="auto"/>
        <w:bottom w:val="none" w:sz="0" w:space="0" w:color="auto"/>
        <w:right w:val="none" w:sz="0" w:space="0" w:color="auto"/>
      </w:divBdr>
    </w:div>
    <w:div w:id="15077420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A5ADE-ED08-449E-A093-91F9AC19A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5288</Words>
  <Characters>31704</Characters>
  <Application>Microsoft Office Word</Application>
  <DocSecurity>0</DocSecurity>
  <Lines>264</Lines>
  <Paragraphs>73</Paragraphs>
  <ScaleCrop>false</ScaleCrop>
  <HeadingPairs>
    <vt:vector size="2" baseType="variant">
      <vt:variant>
        <vt:lpstr>Název</vt:lpstr>
      </vt:variant>
      <vt:variant>
        <vt:i4>1</vt:i4>
      </vt:variant>
    </vt:vector>
  </HeadingPairs>
  <TitlesOfParts>
    <vt:vector size="1" baseType="lpstr">
      <vt:lpstr>KUPNÍ SMLOUVA</vt:lpstr>
    </vt:vector>
  </TitlesOfParts>
  <Company>ATC</Company>
  <LinksUpToDate>false</LinksUpToDate>
  <CharactersWithSpaces>36919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User</dc:creator>
  <cp:lastModifiedBy>Baudys</cp:lastModifiedBy>
  <cp:revision>6</cp:revision>
  <cp:lastPrinted>2012-05-22T08:37:00Z</cp:lastPrinted>
  <dcterms:created xsi:type="dcterms:W3CDTF">2013-09-09T10:25:00Z</dcterms:created>
  <dcterms:modified xsi:type="dcterms:W3CDTF">2013-09-17T11:14:00Z</dcterms:modified>
</cp:coreProperties>
</file>